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Toc345598502"/>
    <w:bookmarkStart w:id="1" w:name="_Toc289325803"/>
    <w:bookmarkStart w:id="2" w:name="_GoBack"/>
    <w:bookmarkEnd w:id="2"/>
    <w:p w:rsidR="00245327" w:rsidRPr="00371BEF" w:rsidRDefault="007A7236" w:rsidP="00CC5EC0">
      <w:r>
        <w:rPr>
          <w:noProof/>
          <w:lang w:val="en-IE" w:eastAsia="en-IE"/>
        </w:rPr>
        <mc:AlternateContent>
          <mc:Choice Requires="wps">
            <w:drawing>
              <wp:anchor distT="0" distB="0" distL="114300" distR="114300" simplePos="0" relativeHeight="251661824" behindDoc="0" locked="0" layoutInCell="1" allowOverlap="1" wp14:anchorId="22E8D0E3" wp14:editId="58A257C0">
                <wp:simplePos x="0" y="0"/>
                <wp:positionH relativeFrom="column">
                  <wp:posOffset>1102995</wp:posOffset>
                </wp:positionH>
                <wp:positionV relativeFrom="paragraph">
                  <wp:posOffset>7433945</wp:posOffset>
                </wp:positionV>
                <wp:extent cx="4587875" cy="883920"/>
                <wp:effectExtent l="0" t="0" r="0" b="0"/>
                <wp:wrapNone/>
                <wp:docPr id="8" name="Text Box 1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7875" cy="88392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20ED6" w:rsidRDefault="00B20ED6" w:rsidP="00245327">
                            <w:pPr>
                              <w:autoSpaceDE w:val="0"/>
                              <w:autoSpaceDN w:val="0"/>
                              <w:adjustRightInd w:val="0"/>
                              <w:jc w:val="center"/>
                              <w:rPr>
                                <w:rFonts w:cs="Arial"/>
                                <w:color w:val="000000"/>
                                <w:sz w:val="20"/>
                                <w:szCs w:val="18"/>
                                <w:lang w:val="fr-FR"/>
                              </w:rPr>
                            </w:pPr>
                            <w:r>
                              <w:rPr>
                                <w:rFonts w:cs="Arial"/>
                                <w:color w:val="000000"/>
                                <w:sz w:val="20"/>
                                <w:szCs w:val="18"/>
                                <w:lang w:val="fr-FR"/>
                              </w:rPr>
                              <w:t>10</w:t>
                            </w:r>
                            <w:r w:rsidRPr="00460028">
                              <w:rPr>
                                <w:rFonts w:cs="Arial"/>
                                <w:color w:val="000000"/>
                                <w:sz w:val="20"/>
                                <w:szCs w:val="18"/>
                                <w:lang w:val="fr-FR"/>
                              </w:rPr>
                              <w:t>, rue</w:t>
                            </w:r>
                            <w:r>
                              <w:rPr>
                                <w:rFonts w:cs="Arial"/>
                                <w:color w:val="000000"/>
                                <w:sz w:val="20"/>
                                <w:szCs w:val="18"/>
                                <w:lang w:val="fr-FR"/>
                              </w:rPr>
                              <w:t xml:space="preserve"> des Gaudines</w:t>
                            </w:r>
                          </w:p>
                          <w:p w:rsidR="00B20ED6" w:rsidRDefault="00B20ED6" w:rsidP="00245327">
                            <w:pPr>
                              <w:autoSpaceDE w:val="0"/>
                              <w:autoSpaceDN w:val="0"/>
                              <w:adjustRightInd w:val="0"/>
                              <w:jc w:val="center"/>
                              <w:rPr>
                                <w:rFonts w:cs="Arial"/>
                                <w:color w:val="000000"/>
                                <w:sz w:val="20"/>
                                <w:szCs w:val="18"/>
                                <w:lang w:val="fr-FR"/>
                              </w:rPr>
                            </w:pPr>
                            <w:r w:rsidRPr="00460028">
                              <w:rPr>
                                <w:rFonts w:cs="Arial"/>
                                <w:color w:val="000000"/>
                                <w:sz w:val="20"/>
                                <w:szCs w:val="18"/>
                                <w:lang w:val="fr-FR"/>
                              </w:rPr>
                              <w:t>78100</w:t>
                            </w:r>
                            <w:r>
                              <w:rPr>
                                <w:rFonts w:cs="Arial"/>
                                <w:color w:val="000000"/>
                                <w:sz w:val="20"/>
                                <w:szCs w:val="18"/>
                                <w:lang w:val="fr-FR"/>
                              </w:rPr>
                              <w:t xml:space="preserve"> Saint Germain en Laye, France</w:t>
                            </w:r>
                          </w:p>
                          <w:p w:rsidR="00B20ED6" w:rsidRDefault="00B20ED6" w:rsidP="00245327">
                            <w:pPr>
                              <w:autoSpaceDE w:val="0"/>
                              <w:autoSpaceDN w:val="0"/>
                              <w:adjustRightInd w:val="0"/>
                              <w:jc w:val="center"/>
                              <w:rPr>
                                <w:rFonts w:cs="Arial"/>
                                <w:color w:val="000000"/>
                                <w:sz w:val="20"/>
                                <w:szCs w:val="18"/>
                              </w:rPr>
                            </w:pPr>
                            <w:r>
                              <w:rPr>
                                <w:rFonts w:cs="Arial"/>
                                <w:color w:val="000000"/>
                                <w:sz w:val="20"/>
                                <w:szCs w:val="18"/>
                              </w:rPr>
                              <w:t xml:space="preserve">Telephone: +33 1 34 51 70 </w:t>
                            </w:r>
                            <w:proofErr w:type="gramStart"/>
                            <w:r>
                              <w:rPr>
                                <w:rFonts w:cs="Arial"/>
                                <w:color w:val="000000"/>
                                <w:sz w:val="20"/>
                                <w:szCs w:val="18"/>
                              </w:rPr>
                              <w:t>01  Fax</w:t>
                            </w:r>
                            <w:proofErr w:type="gramEnd"/>
                            <w:r>
                              <w:rPr>
                                <w:rFonts w:cs="Arial"/>
                                <w:color w:val="000000"/>
                                <w:sz w:val="20"/>
                                <w:szCs w:val="18"/>
                              </w:rPr>
                              <w:t>:  +33 1 34 51 82 05</w:t>
                            </w:r>
                          </w:p>
                          <w:p w:rsidR="00B20ED6" w:rsidRDefault="00B20ED6" w:rsidP="00245327">
                            <w:pPr>
                              <w:autoSpaceDE w:val="0"/>
                              <w:autoSpaceDN w:val="0"/>
                              <w:adjustRightInd w:val="0"/>
                              <w:jc w:val="center"/>
                              <w:rPr>
                                <w:rFonts w:cs="Arial"/>
                                <w:color w:val="000000"/>
                                <w:sz w:val="18"/>
                                <w:szCs w:val="18"/>
                                <w:lang w:val="fr-FR"/>
                              </w:rPr>
                            </w:pPr>
                            <w:proofErr w:type="gramStart"/>
                            <w:r>
                              <w:rPr>
                                <w:rFonts w:cs="Arial"/>
                                <w:color w:val="000000"/>
                                <w:sz w:val="20"/>
                                <w:szCs w:val="18"/>
                              </w:rPr>
                              <w:t>e-mail</w:t>
                            </w:r>
                            <w:proofErr w:type="gramEnd"/>
                            <w:r>
                              <w:rPr>
                                <w:rFonts w:cs="Arial"/>
                                <w:color w:val="000000"/>
                                <w:sz w:val="20"/>
                                <w:szCs w:val="18"/>
                              </w:rPr>
                              <w:t xml:space="preserve">:  </w:t>
                            </w:r>
                            <w:hyperlink r:id="rId9" w:history="1">
                              <w:r w:rsidRPr="00F60102">
                                <w:rPr>
                                  <w:rStyle w:val="Hyperlink"/>
                                  <w:sz w:val="20"/>
                                  <w:szCs w:val="20"/>
                                </w:rPr>
                                <w:t>contact@iala-aism.org</w:t>
                              </w:r>
                            </w:hyperlink>
                            <w:r w:rsidRPr="00F60102">
                              <w:rPr>
                                <w:sz w:val="20"/>
                                <w:szCs w:val="20"/>
                              </w:rPr>
                              <w:t xml:space="preserve"> </w:t>
                            </w:r>
                            <w:r>
                              <w:rPr>
                                <w:rFonts w:cs="Arial"/>
                                <w:color w:val="000000"/>
                                <w:sz w:val="20"/>
                                <w:szCs w:val="18"/>
                              </w:rPr>
                              <w:t xml:space="preserve">      </w:t>
                            </w:r>
                            <w:r w:rsidRPr="0044047B">
                              <w:rPr>
                                <w:rFonts w:cs="Arial"/>
                                <w:color w:val="000000"/>
                                <w:sz w:val="20"/>
                                <w:szCs w:val="18"/>
                              </w:rPr>
                              <w:t>Internet</w:t>
                            </w:r>
                            <w:r>
                              <w:rPr>
                                <w:rFonts w:cs="Arial"/>
                                <w:color w:val="000000"/>
                                <w:sz w:val="20"/>
                                <w:szCs w:val="18"/>
                              </w:rPr>
                              <w:t xml:space="preserve">: </w:t>
                            </w:r>
                            <w:r w:rsidRPr="0044047B">
                              <w:rPr>
                                <w:rFonts w:cs="Arial"/>
                                <w:color w:val="000000"/>
                                <w:sz w:val="20"/>
                                <w:szCs w:val="18"/>
                              </w:rPr>
                              <w:t xml:space="preserve"> </w:t>
                            </w:r>
                            <w:hyperlink r:id="rId10" w:history="1">
                              <w:r w:rsidRPr="00126198">
                                <w:rPr>
                                  <w:rStyle w:val="Hyperlink"/>
                                  <w:rFonts w:cs="Arial"/>
                                  <w:sz w:val="20"/>
                                  <w:szCs w:val="18"/>
                                </w:rPr>
                                <w:t>www.iala-aism.org</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18" o:spid="_x0000_s1026" type="#_x0000_t202" style="position:absolute;margin-left:86.85pt;margin-top:585.35pt;width:361.25pt;height:69.6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" filled="f" fillcolor="#0c9" stroked="f">
                <v:textbox>
                  <w:txbxContent>
                    <w:p w:rsidR="00B20ED6" w:rsidRDefault="00B20ED6" w:rsidP="00245327">
                      <w:pPr>
                        <w:autoSpaceDE w:val="0"/>
                        <w:autoSpaceDN w:val="0"/>
                        <w:adjustRightInd w:val="0"/>
                        <w:jc w:val="center"/>
                        <w:rPr>
                          <w:rFonts w:cs="Arial"/>
                          <w:color w:val="000000"/>
                          <w:sz w:val="20"/>
                          <w:szCs w:val="18"/>
                          <w:lang w:val="fr-FR"/>
                        </w:rPr>
                      </w:pPr>
                      <w:r>
                        <w:rPr>
                          <w:rFonts w:cs="Arial"/>
                          <w:color w:val="000000"/>
                          <w:sz w:val="20"/>
                          <w:szCs w:val="18"/>
                          <w:lang w:val="fr-FR"/>
                        </w:rPr>
                        <w:t>10</w:t>
                      </w:r>
                      <w:r w:rsidRPr="00460028">
                        <w:rPr>
                          <w:rFonts w:cs="Arial"/>
                          <w:color w:val="000000"/>
                          <w:sz w:val="20"/>
                          <w:szCs w:val="18"/>
                          <w:lang w:val="fr-FR"/>
                        </w:rPr>
                        <w:t>, rue</w:t>
                      </w:r>
                      <w:r>
                        <w:rPr>
                          <w:rFonts w:cs="Arial"/>
                          <w:color w:val="000000"/>
                          <w:sz w:val="20"/>
                          <w:szCs w:val="18"/>
                          <w:lang w:val="fr-FR"/>
                        </w:rPr>
                        <w:t xml:space="preserve"> des Gaudines</w:t>
                      </w:r>
                    </w:p>
                    <w:p w:rsidR="00B20ED6" w:rsidRDefault="00B20ED6" w:rsidP="00245327">
                      <w:pPr>
                        <w:autoSpaceDE w:val="0"/>
                        <w:autoSpaceDN w:val="0"/>
                        <w:adjustRightInd w:val="0"/>
                        <w:jc w:val="center"/>
                        <w:rPr>
                          <w:rFonts w:cs="Arial"/>
                          <w:color w:val="000000"/>
                          <w:sz w:val="20"/>
                          <w:szCs w:val="18"/>
                          <w:lang w:val="fr-FR"/>
                        </w:rPr>
                      </w:pPr>
                      <w:r w:rsidRPr="00460028">
                        <w:rPr>
                          <w:rFonts w:cs="Arial"/>
                          <w:color w:val="000000"/>
                          <w:sz w:val="20"/>
                          <w:szCs w:val="18"/>
                          <w:lang w:val="fr-FR"/>
                        </w:rPr>
                        <w:t>78100</w:t>
                      </w:r>
                      <w:r>
                        <w:rPr>
                          <w:rFonts w:cs="Arial"/>
                          <w:color w:val="000000"/>
                          <w:sz w:val="20"/>
                          <w:szCs w:val="18"/>
                          <w:lang w:val="fr-FR"/>
                        </w:rPr>
                        <w:t xml:space="preserve"> Saint Germain en Laye, France</w:t>
                      </w:r>
                    </w:p>
                    <w:p w:rsidR="00B20ED6" w:rsidRDefault="00B20ED6" w:rsidP="00245327">
                      <w:pPr>
                        <w:autoSpaceDE w:val="0"/>
                        <w:autoSpaceDN w:val="0"/>
                        <w:adjustRightInd w:val="0"/>
                        <w:jc w:val="center"/>
                        <w:rPr>
                          <w:rFonts w:cs="Arial"/>
                          <w:color w:val="000000"/>
                          <w:sz w:val="20"/>
                          <w:szCs w:val="18"/>
                        </w:rPr>
                      </w:pPr>
                      <w:r>
                        <w:rPr>
                          <w:rFonts w:cs="Arial"/>
                          <w:color w:val="000000"/>
                          <w:sz w:val="20"/>
                          <w:szCs w:val="18"/>
                        </w:rPr>
                        <w:t xml:space="preserve">Telephone: +33 1 34 51 70 </w:t>
                      </w:r>
                      <w:proofErr w:type="gramStart"/>
                      <w:r>
                        <w:rPr>
                          <w:rFonts w:cs="Arial"/>
                          <w:color w:val="000000"/>
                          <w:sz w:val="20"/>
                          <w:szCs w:val="18"/>
                        </w:rPr>
                        <w:t>01  Fax</w:t>
                      </w:r>
                      <w:proofErr w:type="gramEnd"/>
                      <w:r>
                        <w:rPr>
                          <w:rFonts w:cs="Arial"/>
                          <w:color w:val="000000"/>
                          <w:sz w:val="20"/>
                          <w:szCs w:val="18"/>
                        </w:rPr>
                        <w:t>:  +33 1 34 51 82 05</w:t>
                      </w:r>
                    </w:p>
                    <w:p w:rsidR="00B20ED6" w:rsidRDefault="00B20ED6" w:rsidP="00245327">
                      <w:pPr>
                        <w:autoSpaceDE w:val="0"/>
                        <w:autoSpaceDN w:val="0"/>
                        <w:adjustRightInd w:val="0"/>
                        <w:jc w:val="center"/>
                        <w:rPr>
                          <w:rFonts w:cs="Arial"/>
                          <w:color w:val="000000"/>
                          <w:sz w:val="18"/>
                          <w:szCs w:val="18"/>
                          <w:lang w:val="fr-FR"/>
                        </w:rPr>
                      </w:pPr>
                      <w:proofErr w:type="gramStart"/>
                      <w:r>
                        <w:rPr>
                          <w:rFonts w:cs="Arial"/>
                          <w:color w:val="000000"/>
                          <w:sz w:val="20"/>
                          <w:szCs w:val="18"/>
                        </w:rPr>
                        <w:t>e-mail</w:t>
                      </w:r>
                      <w:proofErr w:type="gramEnd"/>
                      <w:r>
                        <w:rPr>
                          <w:rFonts w:cs="Arial"/>
                          <w:color w:val="000000"/>
                          <w:sz w:val="20"/>
                          <w:szCs w:val="18"/>
                        </w:rPr>
                        <w:t xml:space="preserve">:  </w:t>
                      </w:r>
                      <w:hyperlink r:id="rId11" w:history="1">
                        <w:r w:rsidRPr="00F60102">
                          <w:rPr>
                            <w:rStyle w:val="Hyperlink"/>
                            <w:sz w:val="20"/>
                            <w:szCs w:val="20"/>
                          </w:rPr>
                          <w:t>contact@iala-aism.org</w:t>
                        </w:r>
                      </w:hyperlink>
                      <w:r w:rsidRPr="00F60102">
                        <w:rPr>
                          <w:sz w:val="20"/>
                          <w:szCs w:val="20"/>
                        </w:rPr>
                        <w:t xml:space="preserve"> </w:t>
                      </w:r>
                      <w:r>
                        <w:rPr>
                          <w:rFonts w:cs="Arial"/>
                          <w:color w:val="000000"/>
                          <w:sz w:val="20"/>
                          <w:szCs w:val="18"/>
                        </w:rPr>
                        <w:t xml:space="preserve">      </w:t>
                      </w:r>
                      <w:r w:rsidRPr="0044047B">
                        <w:rPr>
                          <w:rFonts w:cs="Arial"/>
                          <w:color w:val="000000"/>
                          <w:sz w:val="20"/>
                          <w:szCs w:val="18"/>
                        </w:rPr>
                        <w:t>Internet</w:t>
                      </w:r>
                      <w:r>
                        <w:rPr>
                          <w:rFonts w:cs="Arial"/>
                          <w:color w:val="000000"/>
                          <w:sz w:val="20"/>
                          <w:szCs w:val="18"/>
                        </w:rPr>
                        <w:t xml:space="preserve">: </w:t>
                      </w:r>
                      <w:r w:rsidRPr="0044047B">
                        <w:rPr>
                          <w:rFonts w:cs="Arial"/>
                          <w:color w:val="000000"/>
                          <w:sz w:val="20"/>
                          <w:szCs w:val="18"/>
                        </w:rPr>
                        <w:t xml:space="preserve"> </w:t>
                      </w:r>
                      <w:hyperlink r:id="rId12" w:history="1">
                        <w:r w:rsidRPr="00126198">
                          <w:rPr>
                            <w:rStyle w:val="Hyperlink"/>
                            <w:rFonts w:cs="Arial"/>
                            <w:sz w:val="20"/>
                            <w:szCs w:val="18"/>
                          </w:rPr>
                          <w:t>www.iala-aism.org</w:t>
                        </w:r>
                      </w:hyperlink>
                    </w:p>
                  </w:txbxContent>
                </v:textbox>
              </v:shape>
            </w:pict>
          </mc:Fallback>
        </mc:AlternateContent>
      </w:r>
      <w:r>
        <w:rPr>
          <w:noProof/>
          <w:lang w:val="en-IE" w:eastAsia="en-IE"/>
        </w:rPr>
        <w:drawing>
          <wp:anchor distT="0" distB="0" distL="114300" distR="114300" simplePos="0" relativeHeight="251660800" behindDoc="0" locked="0" layoutInCell="1" allowOverlap="1" wp14:anchorId="3E758F27" wp14:editId="3F019160">
            <wp:simplePos x="0" y="0"/>
            <wp:positionH relativeFrom="column">
              <wp:posOffset>3189605</wp:posOffset>
            </wp:positionH>
            <wp:positionV relativeFrom="paragraph">
              <wp:posOffset>5934075</wp:posOffset>
            </wp:positionV>
            <wp:extent cx="579120" cy="796925"/>
            <wp:effectExtent l="0" t="0" r="0" b="3175"/>
            <wp:wrapNone/>
            <wp:docPr id="120" name="Picture 112" descr="IALA 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IALA logo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9120" cy="796925"/>
                    </a:xfrm>
                    <a:prstGeom prst="rect">
                      <a:avLst/>
                    </a:prstGeom>
                    <a:noFill/>
                    <a:ln>
                      <a:noFill/>
                    </a:ln>
                  </pic:spPr>
                </pic:pic>
              </a:graphicData>
            </a:graphic>
          </wp:anchor>
        </w:drawing>
      </w:r>
      <w:r w:rsidR="00394FE4">
        <w:rPr>
          <w:noProof/>
          <w:lang w:val="en-IE" w:eastAsia="en-IE"/>
        </w:rPr>
        <mc:AlternateContent>
          <mc:Choice Requires="wps">
            <w:drawing>
              <wp:anchor distT="0" distB="0" distL="114300" distR="114300" simplePos="0" relativeHeight="251659776" behindDoc="0" locked="0" layoutInCell="1" allowOverlap="1" wp14:anchorId="3A32F148" wp14:editId="4F5F3617">
                <wp:simplePos x="0" y="0"/>
                <wp:positionH relativeFrom="column">
                  <wp:posOffset>1560830</wp:posOffset>
                </wp:positionH>
                <wp:positionV relativeFrom="paragraph">
                  <wp:posOffset>480060</wp:posOffset>
                </wp:positionV>
                <wp:extent cx="3657600" cy="5346065"/>
                <wp:effectExtent l="0" t="0" r="0" b="6985"/>
                <wp:wrapNone/>
                <wp:docPr id="6"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57600" cy="5346065"/>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20ED6" w:rsidRDefault="00B20ED6" w:rsidP="00245327">
                            <w:pPr>
                              <w:autoSpaceDE w:val="0"/>
                              <w:autoSpaceDN w:val="0"/>
                              <w:adjustRightInd w:val="0"/>
                              <w:jc w:val="center"/>
                              <w:rPr>
                                <w:rFonts w:cs="Arial"/>
                                <w:b/>
                                <w:bCs/>
                                <w:color w:val="000000"/>
                                <w:sz w:val="36"/>
                                <w:szCs w:val="36"/>
                              </w:rPr>
                            </w:pPr>
                            <w:r>
                              <w:rPr>
                                <w:rFonts w:cs="Arial"/>
                                <w:b/>
                                <w:bCs/>
                                <w:color w:val="000000"/>
                                <w:sz w:val="36"/>
                                <w:szCs w:val="36"/>
                              </w:rPr>
                              <w:t>IALA World-Wide Academy</w:t>
                            </w:r>
                          </w:p>
                          <w:p w:rsidR="00B20ED6" w:rsidRDefault="00B20ED6" w:rsidP="00245327">
                            <w:pPr>
                              <w:autoSpaceDE w:val="0"/>
                              <w:autoSpaceDN w:val="0"/>
                              <w:adjustRightInd w:val="0"/>
                              <w:jc w:val="center"/>
                              <w:rPr>
                                <w:rFonts w:cs="Arial"/>
                                <w:b/>
                                <w:bCs/>
                                <w:color w:val="000000"/>
                                <w:sz w:val="36"/>
                                <w:szCs w:val="36"/>
                              </w:rPr>
                            </w:pPr>
                          </w:p>
                          <w:p w:rsidR="00B20ED6" w:rsidRPr="00380C7B" w:rsidRDefault="00B20ED6" w:rsidP="00245327">
                            <w:pPr>
                              <w:autoSpaceDE w:val="0"/>
                              <w:autoSpaceDN w:val="0"/>
                              <w:adjustRightInd w:val="0"/>
                              <w:jc w:val="center"/>
                              <w:rPr>
                                <w:rFonts w:cs="Arial"/>
                                <w:b/>
                                <w:bCs/>
                                <w:color w:val="000000"/>
                                <w:sz w:val="36"/>
                                <w:szCs w:val="36"/>
                                <w:highlight w:val="yellow"/>
                              </w:rPr>
                            </w:pPr>
                            <w:r>
                              <w:rPr>
                                <w:rFonts w:cs="Arial"/>
                                <w:b/>
                                <w:bCs/>
                                <w:color w:val="000000"/>
                                <w:sz w:val="36"/>
                                <w:szCs w:val="36"/>
                              </w:rPr>
                              <w:t>Model Course</w:t>
                            </w:r>
                          </w:p>
                          <w:p w:rsidR="00B20ED6" w:rsidRPr="00380C7B" w:rsidRDefault="00B20ED6" w:rsidP="00245327">
                            <w:pPr>
                              <w:autoSpaceDE w:val="0"/>
                              <w:autoSpaceDN w:val="0"/>
                              <w:adjustRightInd w:val="0"/>
                              <w:jc w:val="center"/>
                              <w:rPr>
                                <w:rFonts w:cs="Arial"/>
                                <w:b/>
                                <w:bCs/>
                                <w:color w:val="000000"/>
                                <w:sz w:val="36"/>
                                <w:szCs w:val="36"/>
                                <w:highlight w:val="yellow"/>
                              </w:rPr>
                            </w:pPr>
                          </w:p>
                          <w:p w:rsidR="00B20ED6" w:rsidRPr="00AD1083" w:rsidRDefault="00B20ED6" w:rsidP="00245327">
                            <w:pPr>
                              <w:autoSpaceDE w:val="0"/>
                              <w:autoSpaceDN w:val="0"/>
                              <w:adjustRightInd w:val="0"/>
                              <w:jc w:val="center"/>
                              <w:rPr>
                                <w:rFonts w:cs="Arial"/>
                                <w:b/>
                                <w:bCs/>
                                <w:color w:val="000000"/>
                                <w:sz w:val="36"/>
                                <w:szCs w:val="36"/>
                              </w:rPr>
                            </w:pPr>
                            <w:r w:rsidRPr="00AD1083">
                              <w:rPr>
                                <w:rFonts w:cs="Arial"/>
                                <w:b/>
                                <w:bCs/>
                                <w:color w:val="000000"/>
                                <w:sz w:val="36"/>
                                <w:szCs w:val="36"/>
                              </w:rPr>
                              <w:t>For</w:t>
                            </w:r>
                          </w:p>
                          <w:p w:rsidR="00B20ED6" w:rsidRPr="00AD1083" w:rsidRDefault="00B20ED6" w:rsidP="00245327">
                            <w:pPr>
                              <w:autoSpaceDE w:val="0"/>
                              <w:autoSpaceDN w:val="0"/>
                              <w:adjustRightInd w:val="0"/>
                              <w:jc w:val="center"/>
                              <w:rPr>
                                <w:rFonts w:cs="Arial"/>
                                <w:b/>
                                <w:bCs/>
                                <w:color w:val="000000"/>
                                <w:sz w:val="36"/>
                                <w:szCs w:val="36"/>
                              </w:rPr>
                            </w:pPr>
                          </w:p>
                          <w:p w:rsidR="00B20ED6" w:rsidRPr="00AD1083" w:rsidRDefault="00B20ED6" w:rsidP="00245327">
                            <w:pPr>
                              <w:autoSpaceDE w:val="0"/>
                              <w:autoSpaceDN w:val="0"/>
                              <w:adjustRightInd w:val="0"/>
                              <w:jc w:val="center"/>
                              <w:rPr>
                                <w:rFonts w:cs="Arial"/>
                                <w:b/>
                                <w:bCs/>
                                <w:color w:val="000000"/>
                                <w:sz w:val="36"/>
                                <w:szCs w:val="36"/>
                              </w:rPr>
                            </w:pPr>
                            <w:r w:rsidRPr="00AD1083">
                              <w:rPr>
                                <w:rFonts w:cs="Arial"/>
                                <w:b/>
                                <w:bCs/>
                                <w:color w:val="000000"/>
                                <w:sz w:val="36"/>
                                <w:szCs w:val="36"/>
                              </w:rPr>
                              <w:t>Aids to Navigation</w:t>
                            </w:r>
                          </w:p>
                          <w:p w:rsidR="00B20ED6" w:rsidRPr="00AD1083" w:rsidRDefault="00B20ED6" w:rsidP="00245327">
                            <w:pPr>
                              <w:autoSpaceDE w:val="0"/>
                              <w:autoSpaceDN w:val="0"/>
                              <w:adjustRightInd w:val="0"/>
                              <w:jc w:val="center"/>
                              <w:rPr>
                                <w:rFonts w:cs="Arial"/>
                                <w:b/>
                                <w:bCs/>
                                <w:color w:val="000000"/>
                                <w:sz w:val="36"/>
                                <w:szCs w:val="36"/>
                              </w:rPr>
                            </w:pPr>
                          </w:p>
                          <w:p w:rsidR="00B20ED6" w:rsidRPr="00AD1083" w:rsidRDefault="00B20ED6" w:rsidP="00245327">
                            <w:pPr>
                              <w:autoSpaceDE w:val="0"/>
                              <w:autoSpaceDN w:val="0"/>
                              <w:adjustRightInd w:val="0"/>
                              <w:jc w:val="center"/>
                              <w:rPr>
                                <w:rFonts w:cs="Arial"/>
                                <w:b/>
                                <w:bCs/>
                                <w:color w:val="000000"/>
                                <w:sz w:val="36"/>
                                <w:szCs w:val="36"/>
                              </w:rPr>
                            </w:pPr>
                            <w:r w:rsidRPr="00AD1083">
                              <w:rPr>
                                <w:rFonts w:cs="Arial"/>
                                <w:b/>
                                <w:bCs/>
                                <w:color w:val="000000"/>
                                <w:sz w:val="36"/>
                                <w:szCs w:val="36"/>
                              </w:rPr>
                              <w:t>Level 2 – Technician</w:t>
                            </w:r>
                          </w:p>
                          <w:p w:rsidR="00B20ED6" w:rsidRPr="00AD1083" w:rsidRDefault="00B20ED6" w:rsidP="00245327">
                            <w:pPr>
                              <w:autoSpaceDE w:val="0"/>
                              <w:autoSpaceDN w:val="0"/>
                              <w:adjustRightInd w:val="0"/>
                              <w:jc w:val="center"/>
                              <w:rPr>
                                <w:rFonts w:cs="Arial"/>
                                <w:b/>
                                <w:bCs/>
                                <w:color w:val="000000"/>
                                <w:sz w:val="36"/>
                                <w:szCs w:val="36"/>
                              </w:rPr>
                            </w:pPr>
                          </w:p>
                          <w:p w:rsidR="00B20ED6" w:rsidRDefault="00B20ED6" w:rsidP="00375B1D">
                            <w:pPr>
                              <w:autoSpaceDE w:val="0"/>
                              <w:autoSpaceDN w:val="0"/>
                              <w:adjustRightInd w:val="0"/>
                              <w:jc w:val="center"/>
                              <w:rPr>
                                <w:rFonts w:cs="Arial"/>
                                <w:b/>
                                <w:bCs/>
                                <w:color w:val="000000"/>
                                <w:sz w:val="36"/>
                                <w:szCs w:val="36"/>
                              </w:rPr>
                            </w:pPr>
                            <w:del w:id="3" w:author="stephen" w:date="2013-09-18T10:57:00Z">
                              <w:r w:rsidDel="002D0C8B">
                                <w:rPr>
                                  <w:rFonts w:cs="Arial"/>
                                  <w:b/>
                                  <w:bCs/>
                                  <w:color w:val="000000"/>
                                  <w:sz w:val="36"/>
                                  <w:szCs w:val="36"/>
                                </w:rPr>
                                <w:delText xml:space="preserve">Introduction to </w:delText>
                              </w:r>
                            </w:del>
                            <w:r>
                              <w:rPr>
                                <w:rFonts w:cs="Arial"/>
                                <w:b/>
                                <w:bCs/>
                                <w:color w:val="000000"/>
                                <w:sz w:val="36"/>
                                <w:szCs w:val="36"/>
                              </w:rPr>
                              <w:t>Lightning Protection</w:t>
                            </w:r>
                          </w:p>
                          <w:p w:rsidR="00B20ED6" w:rsidRDefault="00B20ED6" w:rsidP="00375B1D">
                            <w:pPr>
                              <w:autoSpaceDE w:val="0"/>
                              <w:autoSpaceDN w:val="0"/>
                              <w:adjustRightInd w:val="0"/>
                              <w:rPr>
                                <w:rFonts w:cs="Arial"/>
                                <w:b/>
                                <w:bCs/>
                                <w:color w:val="000000"/>
                                <w:sz w:val="36"/>
                                <w:szCs w:val="36"/>
                              </w:rPr>
                            </w:pPr>
                          </w:p>
                          <w:p w:rsidR="00B20ED6" w:rsidRDefault="00B20ED6" w:rsidP="000D1338">
                            <w:pPr>
                              <w:autoSpaceDE w:val="0"/>
                              <w:autoSpaceDN w:val="0"/>
                              <w:adjustRightInd w:val="0"/>
                              <w:jc w:val="center"/>
                              <w:rPr>
                                <w:rFonts w:cs="Arial"/>
                                <w:b/>
                                <w:bCs/>
                                <w:color w:val="000000"/>
                                <w:sz w:val="36"/>
                                <w:szCs w:val="36"/>
                              </w:rPr>
                            </w:pPr>
                          </w:p>
                          <w:p w:rsidR="00B20ED6" w:rsidRPr="00F020F2" w:rsidRDefault="00B20ED6" w:rsidP="000D1338">
                            <w:pPr>
                              <w:autoSpaceDE w:val="0"/>
                              <w:autoSpaceDN w:val="0"/>
                              <w:adjustRightInd w:val="0"/>
                              <w:jc w:val="center"/>
                              <w:rPr>
                                <w:b/>
                                <w:bCs/>
                                <w:color w:val="000000"/>
                                <w:sz w:val="32"/>
                                <w:szCs w:val="32"/>
                                <w:highlight w:val="yellow"/>
                              </w:rPr>
                            </w:pPr>
                            <w:r w:rsidRPr="000D1338">
                              <w:rPr>
                                <w:b/>
                                <w:bCs/>
                                <w:color w:val="000000"/>
                                <w:sz w:val="32"/>
                                <w:szCs w:val="32"/>
                              </w:rPr>
                              <w:t xml:space="preserve">Module </w:t>
                            </w:r>
                            <w:r w:rsidR="007A7236">
                              <w:rPr>
                                <w:b/>
                                <w:bCs/>
                                <w:color w:val="000000"/>
                                <w:sz w:val="32"/>
                                <w:szCs w:val="32"/>
                              </w:rPr>
                              <w:t>2</w:t>
                            </w:r>
                            <w:r w:rsidRPr="008E3A53">
                              <w:rPr>
                                <w:b/>
                                <w:bCs/>
                                <w:color w:val="000000"/>
                                <w:sz w:val="32"/>
                                <w:szCs w:val="32"/>
                              </w:rPr>
                              <w:t xml:space="preserve"> Element </w:t>
                            </w:r>
                            <w:r w:rsidR="007A7236">
                              <w:rPr>
                                <w:b/>
                                <w:bCs/>
                                <w:color w:val="000000"/>
                                <w:sz w:val="32"/>
                                <w:szCs w:val="32"/>
                              </w:rPr>
                              <w:t>2.7</w:t>
                            </w:r>
                          </w:p>
                          <w:p w:rsidR="00B20ED6" w:rsidRPr="000D1338" w:rsidRDefault="00B20ED6" w:rsidP="000D1338">
                            <w:pPr>
                              <w:autoSpaceDE w:val="0"/>
                              <w:autoSpaceDN w:val="0"/>
                              <w:adjustRightInd w:val="0"/>
                              <w:jc w:val="center"/>
                              <w:rPr>
                                <w:b/>
                                <w:bCs/>
                                <w:color w:val="000000"/>
                                <w:sz w:val="32"/>
                                <w:szCs w:val="32"/>
                              </w:rPr>
                            </w:pPr>
                            <w:r w:rsidRPr="008E3A53">
                              <w:rPr>
                                <w:b/>
                                <w:bCs/>
                                <w:color w:val="000000"/>
                                <w:sz w:val="32"/>
                                <w:szCs w:val="32"/>
                              </w:rPr>
                              <w:t xml:space="preserve"> (L2.</w:t>
                            </w:r>
                            <w:r w:rsidR="007A7236">
                              <w:rPr>
                                <w:b/>
                                <w:bCs/>
                                <w:color w:val="000000"/>
                                <w:sz w:val="32"/>
                                <w:szCs w:val="32"/>
                              </w:rPr>
                              <w:t>2</w:t>
                            </w:r>
                            <w:r w:rsidRPr="008E3A53">
                              <w:rPr>
                                <w:b/>
                                <w:bCs/>
                                <w:color w:val="000000"/>
                                <w:sz w:val="32"/>
                                <w:szCs w:val="32"/>
                              </w:rPr>
                              <w:t>.</w:t>
                            </w:r>
                            <w:r w:rsidR="007A7236">
                              <w:rPr>
                                <w:b/>
                                <w:bCs/>
                                <w:color w:val="000000"/>
                                <w:sz w:val="32"/>
                                <w:szCs w:val="32"/>
                              </w:rPr>
                              <w:t>7</w:t>
                            </w:r>
                            <w:r w:rsidRPr="008E3A53">
                              <w:rPr>
                                <w:b/>
                                <w:bCs/>
                                <w:color w:val="000000"/>
                                <w:sz w:val="32"/>
                                <w:szCs w:val="32"/>
                              </w:rPr>
                              <w:t>)</w:t>
                            </w:r>
                          </w:p>
                          <w:p w:rsidR="00B20ED6" w:rsidRPr="000D1338" w:rsidRDefault="00B20ED6" w:rsidP="000D1338">
                            <w:pPr>
                              <w:autoSpaceDE w:val="0"/>
                              <w:autoSpaceDN w:val="0"/>
                              <w:adjustRightInd w:val="0"/>
                              <w:jc w:val="center"/>
                              <w:rPr>
                                <w:b/>
                                <w:bCs/>
                                <w:color w:val="000000"/>
                                <w:sz w:val="28"/>
                                <w:szCs w:val="28"/>
                              </w:rPr>
                            </w:pPr>
                          </w:p>
                          <w:p w:rsidR="00B20ED6" w:rsidRDefault="00B20ED6" w:rsidP="00245327">
                            <w:pPr>
                              <w:autoSpaceDE w:val="0"/>
                              <w:autoSpaceDN w:val="0"/>
                              <w:adjustRightInd w:val="0"/>
                              <w:jc w:val="center"/>
                              <w:rPr>
                                <w:rFonts w:cs="Arial"/>
                                <w:b/>
                                <w:bCs/>
                                <w:color w:val="000000"/>
                                <w:sz w:val="36"/>
                                <w:szCs w:val="36"/>
                              </w:rPr>
                            </w:pPr>
                            <w:r w:rsidRPr="00AD1083">
                              <w:rPr>
                                <w:rFonts w:cs="Arial"/>
                                <w:b/>
                                <w:bCs/>
                                <w:color w:val="000000"/>
                                <w:sz w:val="36"/>
                                <w:szCs w:val="36"/>
                              </w:rPr>
                              <w:t xml:space="preserve">Edition </w:t>
                            </w:r>
                            <w:r w:rsidRPr="00845FF3">
                              <w:rPr>
                                <w:rFonts w:cs="Arial"/>
                                <w:b/>
                                <w:bCs/>
                                <w:color w:val="000000"/>
                                <w:sz w:val="36"/>
                                <w:szCs w:val="36"/>
                              </w:rPr>
                              <w:t>1</w:t>
                            </w:r>
                            <w:r>
                              <w:rPr>
                                <w:rFonts w:cs="Arial"/>
                                <w:b/>
                                <w:bCs/>
                                <w:color w:val="000000"/>
                                <w:sz w:val="36"/>
                                <w:szCs w:val="36"/>
                              </w:rPr>
                              <w:t>.0</w:t>
                            </w:r>
                          </w:p>
                          <w:p w:rsidR="007A7236" w:rsidRPr="00845FF3" w:rsidRDefault="007A7236" w:rsidP="00245327">
                            <w:pPr>
                              <w:autoSpaceDE w:val="0"/>
                              <w:autoSpaceDN w:val="0"/>
                              <w:adjustRightInd w:val="0"/>
                              <w:jc w:val="center"/>
                              <w:rPr>
                                <w:rFonts w:cs="Arial"/>
                                <w:b/>
                                <w:bCs/>
                                <w:color w:val="000000"/>
                                <w:sz w:val="36"/>
                                <w:szCs w:val="36"/>
                              </w:rPr>
                            </w:pPr>
                          </w:p>
                          <w:p w:rsidR="00B20ED6" w:rsidRPr="00845FF3" w:rsidRDefault="007A7236" w:rsidP="00245327">
                            <w:pPr>
                              <w:autoSpaceDE w:val="0"/>
                              <w:autoSpaceDN w:val="0"/>
                              <w:adjustRightInd w:val="0"/>
                              <w:jc w:val="center"/>
                              <w:rPr>
                                <w:rFonts w:cs="Arial"/>
                                <w:b/>
                                <w:bCs/>
                                <w:color w:val="000000"/>
                                <w:sz w:val="36"/>
                                <w:szCs w:val="36"/>
                              </w:rPr>
                            </w:pPr>
                            <w:r>
                              <w:rPr>
                                <w:rFonts w:cs="Arial"/>
                                <w:b/>
                                <w:bCs/>
                                <w:color w:val="000000"/>
                                <w:sz w:val="36"/>
                                <w:szCs w:val="36"/>
                              </w:rPr>
                              <w:t>December 2013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1" o:spid="_x0000_s1027" type="#_x0000_t202" style="position:absolute;margin-left:122.9pt;margin-top:37.8pt;width:4in;height:420.9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" filled="f" fillcolor="#0c9" stroked="f">
                <v:textbox>
                  <w:txbxContent>
                    <w:p w:rsidR="00B20ED6" w:rsidRDefault="00B20ED6" w:rsidP="00245327">
                      <w:pPr>
                        <w:autoSpaceDE w:val="0"/>
                        <w:autoSpaceDN w:val="0"/>
                        <w:adjustRightInd w:val="0"/>
                        <w:jc w:val="center"/>
                        <w:rPr>
                          <w:rFonts w:cs="Arial"/>
                          <w:b/>
                          <w:bCs/>
                          <w:color w:val="000000"/>
                          <w:sz w:val="36"/>
                          <w:szCs w:val="36"/>
                        </w:rPr>
                      </w:pPr>
                      <w:r>
                        <w:rPr>
                          <w:rFonts w:cs="Arial"/>
                          <w:b/>
                          <w:bCs/>
                          <w:color w:val="000000"/>
                          <w:sz w:val="36"/>
                          <w:szCs w:val="36"/>
                        </w:rPr>
                        <w:t>IALA World-Wide Academy</w:t>
                      </w:r>
                    </w:p>
                    <w:p w:rsidR="00B20ED6" w:rsidRDefault="00B20ED6" w:rsidP="00245327">
                      <w:pPr>
                        <w:autoSpaceDE w:val="0"/>
                        <w:autoSpaceDN w:val="0"/>
                        <w:adjustRightInd w:val="0"/>
                        <w:jc w:val="center"/>
                        <w:rPr>
                          <w:rFonts w:cs="Arial"/>
                          <w:b/>
                          <w:bCs/>
                          <w:color w:val="000000"/>
                          <w:sz w:val="36"/>
                          <w:szCs w:val="36"/>
                        </w:rPr>
                      </w:pPr>
                    </w:p>
                    <w:p w:rsidR="00B20ED6" w:rsidRPr="00380C7B" w:rsidRDefault="00B20ED6" w:rsidP="00245327">
                      <w:pPr>
                        <w:autoSpaceDE w:val="0"/>
                        <w:autoSpaceDN w:val="0"/>
                        <w:adjustRightInd w:val="0"/>
                        <w:jc w:val="center"/>
                        <w:rPr>
                          <w:rFonts w:cs="Arial"/>
                          <w:b/>
                          <w:bCs/>
                          <w:color w:val="000000"/>
                          <w:sz w:val="36"/>
                          <w:szCs w:val="36"/>
                          <w:highlight w:val="yellow"/>
                        </w:rPr>
                      </w:pPr>
                      <w:r>
                        <w:rPr>
                          <w:rFonts w:cs="Arial"/>
                          <w:b/>
                          <w:bCs/>
                          <w:color w:val="000000"/>
                          <w:sz w:val="36"/>
                          <w:szCs w:val="36"/>
                        </w:rPr>
                        <w:t>Model Course</w:t>
                      </w:r>
                    </w:p>
                    <w:p w:rsidR="00B20ED6" w:rsidRPr="00380C7B" w:rsidRDefault="00B20ED6" w:rsidP="00245327">
                      <w:pPr>
                        <w:autoSpaceDE w:val="0"/>
                        <w:autoSpaceDN w:val="0"/>
                        <w:adjustRightInd w:val="0"/>
                        <w:jc w:val="center"/>
                        <w:rPr>
                          <w:rFonts w:cs="Arial"/>
                          <w:b/>
                          <w:bCs/>
                          <w:color w:val="000000"/>
                          <w:sz w:val="36"/>
                          <w:szCs w:val="36"/>
                          <w:highlight w:val="yellow"/>
                        </w:rPr>
                      </w:pPr>
                    </w:p>
                    <w:p w:rsidR="00B20ED6" w:rsidRPr="00AD1083" w:rsidRDefault="00B20ED6" w:rsidP="00245327">
                      <w:pPr>
                        <w:autoSpaceDE w:val="0"/>
                        <w:autoSpaceDN w:val="0"/>
                        <w:adjustRightInd w:val="0"/>
                        <w:jc w:val="center"/>
                        <w:rPr>
                          <w:rFonts w:cs="Arial"/>
                          <w:b/>
                          <w:bCs/>
                          <w:color w:val="000000"/>
                          <w:sz w:val="36"/>
                          <w:szCs w:val="36"/>
                        </w:rPr>
                      </w:pPr>
                      <w:r w:rsidRPr="00AD1083">
                        <w:rPr>
                          <w:rFonts w:cs="Arial"/>
                          <w:b/>
                          <w:bCs/>
                          <w:color w:val="000000"/>
                          <w:sz w:val="36"/>
                          <w:szCs w:val="36"/>
                        </w:rPr>
                        <w:t>For</w:t>
                      </w:r>
                    </w:p>
                    <w:p w:rsidR="00B20ED6" w:rsidRPr="00AD1083" w:rsidRDefault="00B20ED6" w:rsidP="00245327">
                      <w:pPr>
                        <w:autoSpaceDE w:val="0"/>
                        <w:autoSpaceDN w:val="0"/>
                        <w:adjustRightInd w:val="0"/>
                        <w:jc w:val="center"/>
                        <w:rPr>
                          <w:rFonts w:cs="Arial"/>
                          <w:b/>
                          <w:bCs/>
                          <w:color w:val="000000"/>
                          <w:sz w:val="36"/>
                          <w:szCs w:val="36"/>
                        </w:rPr>
                      </w:pPr>
                    </w:p>
                    <w:p w:rsidR="00B20ED6" w:rsidRPr="00AD1083" w:rsidRDefault="00B20ED6" w:rsidP="00245327">
                      <w:pPr>
                        <w:autoSpaceDE w:val="0"/>
                        <w:autoSpaceDN w:val="0"/>
                        <w:adjustRightInd w:val="0"/>
                        <w:jc w:val="center"/>
                        <w:rPr>
                          <w:rFonts w:cs="Arial"/>
                          <w:b/>
                          <w:bCs/>
                          <w:color w:val="000000"/>
                          <w:sz w:val="36"/>
                          <w:szCs w:val="36"/>
                        </w:rPr>
                      </w:pPr>
                      <w:r w:rsidRPr="00AD1083">
                        <w:rPr>
                          <w:rFonts w:cs="Arial"/>
                          <w:b/>
                          <w:bCs/>
                          <w:color w:val="000000"/>
                          <w:sz w:val="36"/>
                          <w:szCs w:val="36"/>
                        </w:rPr>
                        <w:t>Aids to Navigation</w:t>
                      </w:r>
                    </w:p>
                    <w:p w:rsidR="00B20ED6" w:rsidRPr="00AD1083" w:rsidRDefault="00B20ED6" w:rsidP="00245327">
                      <w:pPr>
                        <w:autoSpaceDE w:val="0"/>
                        <w:autoSpaceDN w:val="0"/>
                        <w:adjustRightInd w:val="0"/>
                        <w:jc w:val="center"/>
                        <w:rPr>
                          <w:rFonts w:cs="Arial"/>
                          <w:b/>
                          <w:bCs/>
                          <w:color w:val="000000"/>
                          <w:sz w:val="36"/>
                          <w:szCs w:val="36"/>
                        </w:rPr>
                      </w:pPr>
                    </w:p>
                    <w:p w:rsidR="00B20ED6" w:rsidRPr="00AD1083" w:rsidRDefault="00B20ED6" w:rsidP="00245327">
                      <w:pPr>
                        <w:autoSpaceDE w:val="0"/>
                        <w:autoSpaceDN w:val="0"/>
                        <w:adjustRightInd w:val="0"/>
                        <w:jc w:val="center"/>
                        <w:rPr>
                          <w:rFonts w:cs="Arial"/>
                          <w:b/>
                          <w:bCs/>
                          <w:color w:val="000000"/>
                          <w:sz w:val="36"/>
                          <w:szCs w:val="36"/>
                        </w:rPr>
                      </w:pPr>
                      <w:r w:rsidRPr="00AD1083">
                        <w:rPr>
                          <w:rFonts w:cs="Arial"/>
                          <w:b/>
                          <w:bCs/>
                          <w:color w:val="000000"/>
                          <w:sz w:val="36"/>
                          <w:szCs w:val="36"/>
                        </w:rPr>
                        <w:t>Level 2 – Technician</w:t>
                      </w:r>
                    </w:p>
                    <w:p w:rsidR="00B20ED6" w:rsidRPr="00AD1083" w:rsidRDefault="00B20ED6" w:rsidP="00245327">
                      <w:pPr>
                        <w:autoSpaceDE w:val="0"/>
                        <w:autoSpaceDN w:val="0"/>
                        <w:adjustRightInd w:val="0"/>
                        <w:jc w:val="center"/>
                        <w:rPr>
                          <w:rFonts w:cs="Arial"/>
                          <w:b/>
                          <w:bCs/>
                          <w:color w:val="000000"/>
                          <w:sz w:val="36"/>
                          <w:szCs w:val="36"/>
                        </w:rPr>
                      </w:pPr>
                    </w:p>
                    <w:p w:rsidR="00B20ED6" w:rsidRDefault="00B20ED6" w:rsidP="00375B1D">
                      <w:pPr>
                        <w:autoSpaceDE w:val="0"/>
                        <w:autoSpaceDN w:val="0"/>
                        <w:adjustRightInd w:val="0"/>
                        <w:jc w:val="center"/>
                        <w:rPr>
                          <w:rFonts w:cs="Arial"/>
                          <w:b/>
                          <w:bCs/>
                          <w:color w:val="000000"/>
                          <w:sz w:val="36"/>
                          <w:szCs w:val="36"/>
                        </w:rPr>
                      </w:pPr>
                      <w:del w:id="3" w:author="stephen" w:date="2013-09-18T10:57:00Z">
                        <w:r w:rsidDel="002D0C8B">
                          <w:rPr>
                            <w:rFonts w:cs="Arial"/>
                            <w:b/>
                            <w:bCs/>
                            <w:color w:val="000000"/>
                            <w:sz w:val="36"/>
                            <w:szCs w:val="36"/>
                          </w:rPr>
                          <w:delText xml:space="preserve">Introduction to </w:delText>
                        </w:r>
                      </w:del>
                      <w:r>
                        <w:rPr>
                          <w:rFonts w:cs="Arial"/>
                          <w:b/>
                          <w:bCs/>
                          <w:color w:val="000000"/>
                          <w:sz w:val="36"/>
                          <w:szCs w:val="36"/>
                        </w:rPr>
                        <w:t>Lightning Protection</w:t>
                      </w:r>
                    </w:p>
                    <w:p w:rsidR="00B20ED6" w:rsidRDefault="00B20ED6" w:rsidP="00375B1D">
                      <w:pPr>
                        <w:autoSpaceDE w:val="0"/>
                        <w:autoSpaceDN w:val="0"/>
                        <w:adjustRightInd w:val="0"/>
                        <w:rPr>
                          <w:rFonts w:cs="Arial"/>
                          <w:b/>
                          <w:bCs/>
                          <w:color w:val="000000"/>
                          <w:sz w:val="36"/>
                          <w:szCs w:val="36"/>
                        </w:rPr>
                      </w:pPr>
                    </w:p>
                    <w:p w:rsidR="00B20ED6" w:rsidRDefault="00B20ED6" w:rsidP="000D1338">
                      <w:pPr>
                        <w:autoSpaceDE w:val="0"/>
                        <w:autoSpaceDN w:val="0"/>
                        <w:adjustRightInd w:val="0"/>
                        <w:jc w:val="center"/>
                        <w:rPr>
                          <w:rFonts w:cs="Arial"/>
                          <w:b/>
                          <w:bCs/>
                          <w:color w:val="000000"/>
                          <w:sz w:val="36"/>
                          <w:szCs w:val="36"/>
                        </w:rPr>
                      </w:pPr>
                    </w:p>
                    <w:p w:rsidR="00B20ED6" w:rsidRPr="00F020F2" w:rsidRDefault="00B20ED6" w:rsidP="000D1338">
                      <w:pPr>
                        <w:autoSpaceDE w:val="0"/>
                        <w:autoSpaceDN w:val="0"/>
                        <w:adjustRightInd w:val="0"/>
                        <w:jc w:val="center"/>
                        <w:rPr>
                          <w:b/>
                          <w:bCs/>
                          <w:color w:val="000000"/>
                          <w:sz w:val="32"/>
                          <w:szCs w:val="32"/>
                          <w:highlight w:val="yellow"/>
                        </w:rPr>
                      </w:pPr>
                      <w:r w:rsidRPr="000D1338">
                        <w:rPr>
                          <w:b/>
                          <w:bCs/>
                          <w:color w:val="000000"/>
                          <w:sz w:val="32"/>
                          <w:szCs w:val="32"/>
                        </w:rPr>
                        <w:t xml:space="preserve">Module </w:t>
                      </w:r>
                      <w:r w:rsidR="007A7236">
                        <w:rPr>
                          <w:b/>
                          <w:bCs/>
                          <w:color w:val="000000"/>
                          <w:sz w:val="32"/>
                          <w:szCs w:val="32"/>
                        </w:rPr>
                        <w:t>2</w:t>
                      </w:r>
                      <w:r w:rsidRPr="008E3A53">
                        <w:rPr>
                          <w:b/>
                          <w:bCs/>
                          <w:color w:val="000000"/>
                          <w:sz w:val="32"/>
                          <w:szCs w:val="32"/>
                        </w:rPr>
                        <w:t xml:space="preserve"> Element </w:t>
                      </w:r>
                      <w:r w:rsidR="007A7236">
                        <w:rPr>
                          <w:b/>
                          <w:bCs/>
                          <w:color w:val="000000"/>
                          <w:sz w:val="32"/>
                          <w:szCs w:val="32"/>
                        </w:rPr>
                        <w:t>2.7</w:t>
                      </w:r>
                    </w:p>
                    <w:p w:rsidR="00B20ED6" w:rsidRPr="000D1338" w:rsidRDefault="00B20ED6" w:rsidP="000D1338">
                      <w:pPr>
                        <w:autoSpaceDE w:val="0"/>
                        <w:autoSpaceDN w:val="0"/>
                        <w:adjustRightInd w:val="0"/>
                        <w:jc w:val="center"/>
                        <w:rPr>
                          <w:b/>
                          <w:bCs/>
                          <w:color w:val="000000"/>
                          <w:sz w:val="32"/>
                          <w:szCs w:val="32"/>
                        </w:rPr>
                      </w:pPr>
                      <w:r w:rsidRPr="008E3A53">
                        <w:rPr>
                          <w:b/>
                          <w:bCs/>
                          <w:color w:val="000000"/>
                          <w:sz w:val="32"/>
                          <w:szCs w:val="32"/>
                        </w:rPr>
                        <w:t xml:space="preserve"> (L2.</w:t>
                      </w:r>
                      <w:r w:rsidR="007A7236">
                        <w:rPr>
                          <w:b/>
                          <w:bCs/>
                          <w:color w:val="000000"/>
                          <w:sz w:val="32"/>
                          <w:szCs w:val="32"/>
                        </w:rPr>
                        <w:t>2</w:t>
                      </w:r>
                      <w:r w:rsidRPr="008E3A53">
                        <w:rPr>
                          <w:b/>
                          <w:bCs/>
                          <w:color w:val="000000"/>
                          <w:sz w:val="32"/>
                          <w:szCs w:val="32"/>
                        </w:rPr>
                        <w:t>.</w:t>
                      </w:r>
                      <w:r w:rsidR="007A7236">
                        <w:rPr>
                          <w:b/>
                          <w:bCs/>
                          <w:color w:val="000000"/>
                          <w:sz w:val="32"/>
                          <w:szCs w:val="32"/>
                        </w:rPr>
                        <w:t>7</w:t>
                      </w:r>
                      <w:r w:rsidRPr="008E3A53">
                        <w:rPr>
                          <w:b/>
                          <w:bCs/>
                          <w:color w:val="000000"/>
                          <w:sz w:val="32"/>
                          <w:szCs w:val="32"/>
                        </w:rPr>
                        <w:t>)</w:t>
                      </w:r>
                    </w:p>
                    <w:p w:rsidR="00B20ED6" w:rsidRPr="000D1338" w:rsidRDefault="00B20ED6" w:rsidP="000D1338">
                      <w:pPr>
                        <w:autoSpaceDE w:val="0"/>
                        <w:autoSpaceDN w:val="0"/>
                        <w:adjustRightInd w:val="0"/>
                        <w:jc w:val="center"/>
                        <w:rPr>
                          <w:b/>
                          <w:bCs/>
                          <w:color w:val="000000"/>
                          <w:sz w:val="28"/>
                          <w:szCs w:val="28"/>
                        </w:rPr>
                      </w:pPr>
                    </w:p>
                    <w:p w:rsidR="00B20ED6" w:rsidRDefault="00B20ED6" w:rsidP="00245327">
                      <w:pPr>
                        <w:autoSpaceDE w:val="0"/>
                        <w:autoSpaceDN w:val="0"/>
                        <w:adjustRightInd w:val="0"/>
                        <w:jc w:val="center"/>
                        <w:rPr>
                          <w:rFonts w:cs="Arial"/>
                          <w:b/>
                          <w:bCs/>
                          <w:color w:val="000000"/>
                          <w:sz w:val="36"/>
                          <w:szCs w:val="36"/>
                        </w:rPr>
                      </w:pPr>
                      <w:r w:rsidRPr="00AD1083">
                        <w:rPr>
                          <w:rFonts w:cs="Arial"/>
                          <w:b/>
                          <w:bCs/>
                          <w:color w:val="000000"/>
                          <w:sz w:val="36"/>
                          <w:szCs w:val="36"/>
                        </w:rPr>
                        <w:t xml:space="preserve">Edition </w:t>
                      </w:r>
                      <w:r w:rsidRPr="00845FF3">
                        <w:rPr>
                          <w:rFonts w:cs="Arial"/>
                          <w:b/>
                          <w:bCs/>
                          <w:color w:val="000000"/>
                          <w:sz w:val="36"/>
                          <w:szCs w:val="36"/>
                        </w:rPr>
                        <w:t>1</w:t>
                      </w:r>
                      <w:r>
                        <w:rPr>
                          <w:rFonts w:cs="Arial"/>
                          <w:b/>
                          <w:bCs/>
                          <w:color w:val="000000"/>
                          <w:sz w:val="36"/>
                          <w:szCs w:val="36"/>
                        </w:rPr>
                        <w:t>.0</w:t>
                      </w:r>
                    </w:p>
                    <w:p w:rsidR="007A7236" w:rsidRPr="00845FF3" w:rsidRDefault="007A7236" w:rsidP="00245327">
                      <w:pPr>
                        <w:autoSpaceDE w:val="0"/>
                        <w:autoSpaceDN w:val="0"/>
                        <w:adjustRightInd w:val="0"/>
                        <w:jc w:val="center"/>
                        <w:rPr>
                          <w:rFonts w:cs="Arial"/>
                          <w:b/>
                          <w:bCs/>
                          <w:color w:val="000000"/>
                          <w:sz w:val="36"/>
                          <w:szCs w:val="36"/>
                        </w:rPr>
                      </w:pPr>
                    </w:p>
                    <w:p w:rsidR="00B20ED6" w:rsidRPr="00845FF3" w:rsidRDefault="007A7236" w:rsidP="00245327">
                      <w:pPr>
                        <w:autoSpaceDE w:val="0"/>
                        <w:autoSpaceDN w:val="0"/>
                        <w:adjustRightInd w:val="0"/>
                        <w:jc w:val="center"/>
                        <w:rPr>
                          <w:rFonts w:cs="Arial"/>
                          <w:b/>
                          <w:bCs/>
                          <w:color w:val="000000"/>
                          <w:sz w:val="36"/>
                          <w:szCs w:val="36"/>
                        </w:rPr>
                      </w:pPr>
                      <w:r>
                        <w:rPr>
                          <w:rFonts w:cs="Arial"/>
                          <w:b/>
                          <w:bCs/>
                          <w:color w:val="000000"/>
                          <w:sz w:val="36"/>
                          <w:szCs w:val="36"/>
                        </w:rPr>
                        <w:t>December 2013</w:t>
                      </w:r>
                    </w:p>
                  </w:txbxContent>
                </v:textbox>
              </v:shape>
            </w:pict>
          </mc:Fallback>
        </mc:AlternateContent>
      </w:r>
      <w:r w:rsidR="00394FE4">
        <w:rPr>
          <w:noProof/>
          <w:lang w:val="en-IE" w:eastAsia="en-IE"/>
        </w:rPr>
        <mc:AlternateContent>
          <mc:Choice Requires="wps">
            <w:drawing>
              <wp:anchor distT="0" distB="0" distL="114300" distR="114300" simplePos="0" relativeHeight="251662848" behindDoc="0" locked="0" layoutInCell="1" allowOverlap="1" wp14:anchorId="12AAEF84" wp14:editId="42B368A7">
                <wp:simplePos x="0" y="0"/>
                <wp:positionH relativeFrom="column">
                  <wp:posOffset>-2511425</wp:posOffset>
                </wp:positionH>
                <wp:positionV relativeFrom="paragraph">
                  <wp:posOffset>5662930</wp:posOffset>
                </wp:positionV>
                <wp:extent cx="5490210" cy="382270"/>
                <wp:effectExtent l="2477770" t="0" r="2473960" b="0"/>
                <wp:wrapNone/>
                <wp:docPr id="5" name="Text Box 1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5490210" cy="38227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20ED6" w:rsidRDefault="00B20ED6" w:rsidP="00245327">
                            <w:pPr>
                              <w:autoSpaceDE w:val="0"/>
                              <w:autoSpaceDN w:val="0"/>
                              <w:adjustRightInd w:val="0"/>
                              <w:rPr>
                                <w:i/>
                                <w:iCs/>
                                <w:color w:val="000000"/>
                                <w:sz w:val="48"/>
                                <w:szCs w:val="48"/>
                                <w:lang w:val="fr-FR"/>
                              </w:rPr>
                            </w:pPr>
                            <w:r>
                              <w:rPr>
                                <w:rFonts w:cs="Arial"/>
                                <w:b/>
                                <w:bCs/>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Pr>
                                <w:rFonts w:cs="Arial"/>
                                <w:i/>
                                <w:iCs/>
                                <w:color w:val="000000"/>
                                <w:lang w:val="fr-FR"/>
                              </w:rPr>
                              <w:t xml:space="preserve"> </w:t>
                            </w:r>
                            <w:r>
                              <w:rPr>
                                <w:rFonts w:cs="Arial"/>
                                <w:b/>
                                <w:bCs/>
                                <w:i/>
                                <w:iCs/>
                                <w:color w:val="000000"/>
                                <w:sz w:val="48"/>
                                <w:szCs w:val="48"/>
                                <w:lang w:val="fr-FR"/>
                              </w:rPr>
                              <w:t>IALA</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4" o:spid="_x0000_s1028" type="#_x0000_t202" style="position:absolute;margin-left:-197.75pt;margin-top:445.9pt;width:432.3pt;height:30.1pt;rotation:-90;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" filled="f" fillcolor="#0c9" stroked="f">
                <v:textbox style="layout-flow:vertical;mso-layout-flow-alt:bottom-to-top">
                  <w:txbxContent>
                    <w:p w:rsidR="00B20ED6" w:rsidRDefault="00B20ED6" w:rsidP="00245327">
                      <w:pPr>
                        <w:autoSpaceDE w:val="0"/>
                        <w:autoSpaceDN w:val="0"/>
                        <w:adjustRightInd w:val="0"/>
                        <w:rPr>
                          <w:i/>
                          <w:iCs/>
                          <w:color w:val="000000"/>
                          <w:sz w:val="48"/>
                          <w:szCs w:val="48"/>
                          <w:lang w:val="fr-FR"/>
                        </w:rPr>
                      </w:pPr>
                      <w:r>
                        <w:rPr>
                          <w:rFonts w:cs="Arial"/>
                          <w:b/>
                          <w:bCs/>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Pr>
                          <w:rFonts w:cs="Arial"/>
                          <w:i/>
                          <w:iCs/>
                          <w:color w:val="000000"/>
                          <w:lang w:val="fr-FR"/>
                        </w:rPr>
                        <w:t xml:space="preserve"> </w:t>
                      </w:r>
                      <w:r>
                        <w:rPr>
                          <w:rFonts w:cs="Arial"/>
                          <w:b/>
                          <w:bCs/>
                          <w:i/>
                          <w:iCs/>
                          <w:color w:val="000000"/>
                          <w:sz w:val="48"/>
                          <w:szCs w:val="48"/>
                          <w:lang w:val="fr-FR"/>
                        </w:rPr>
                        <w:t>IALA</w:t>
                      </w:r>
                    </w:p>
                  </w:txbxContent>
                </v:textbox>
              </v:shape>
            </w:pict>
          </mc:Fallback>
        </mc:AlternateContent>
      </w:r>
      <w:r w:rsidR="00394FE4">
        <w:rPr>
          <w:noProof/>
          <w:lang w:val="en-IE" w:eastAsia="en-IE"/>
        </w:rPr>
        <mc:AlternateContent>
          <mc:Choice Requires="wps">
            <w:drawing>
              <wp:anchor distT="0" distB="0" distL="114299" distR="114299" simplePos="0" relativeHeight="251664896" behindDoc="0" locked="0" layoutInCell="1" allowOverlap="1" wp14:anchorId="77C2B65E" wp14:editId="03DB1CFA">
                <wp:simplePos x="0" y="0"/>
                <wp:positionH relativeFrom="column">
                  <wp:posOffset>513714</wp:posOffset>
                </wp:positionH>
                <wp:positionV relativeFrom="paragraph">
                  <wp:posOffset>157480</wp:posOffset>
                </wp:positionV>
                <wp:extent cx="0" cy="8441690"/>
                <wp:effectExtent l="0" t="0" r="19050" b="16510"/>
                <wp:wrapNone/>
                <wp:docPr id="4" name="Line 1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84416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6" o:spid="_x0000_s1026" style="position:absolute;flip:y;z-index:25166489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40.45pt,12.4pt" to="40.45pt,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"/>
            </w:pict>
          </mc:Fallback>
        </mc:AlternateContent>
      </w:r>
      <w:r w:rsidR="00394FE4">
        <w:rPr>
          <w:noProof/>
          <w:lang w:val="en-IE" w:eastAsia="en-IE"/>
        </w:rPr>
        <mc:AlternateContent>
          <mc:Choice Requires="wps">
            <w:drawing>
              <wp:anchor distT="0" distB="0" distL="114299" distR="114299" simplePos="0" relativeHeight="251665920" behindDoc="0" locked="0" layoutInCell="1" allowOverlap="1" wp14:anchorId="07F35ACC" wp14:editId="1DEEEB86">
                <wp:simplePos x="0" y="0"/>
                <wp:positionH relativeFrom="column">
                  <wp:posOffset>-1</wp:posOffset>
                </wp:positionH>
                <wp:positionV relativeFrom="paragraph">
                  <wp:posOffset>157480</wp:posOffset>
                </wp:positionV>
                <wp:extent cx="0" cy="8441690"/>
                <wp:effectExtent l="0" t="0" r="19050" b="16510"/>
                <wp:wrapNone/>
                <wp:docPr id="3" name="Line 1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4416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7" o:spid="_x0000_s1026" style="position:absolute;z-index:25166592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0,12.4pt" to="0,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"/>
            </w:pict>
          </mc:Fallback>
        </mc:AlternateContent>
      </w:r>
      <w:r w:rsidR="00394FE4">
        <w:rPr>
          <w:noProof/>
          <w:lang w:val="en-IE" w:eastAsia="en-IE"/>
        </w:rPr>
        <mc:AlternateContent>
          <mc:Choice Requires="wps">
            <w:drawing>
              <wp:anchor distT="0" distB="0" distL="114300" distR="114300" simplePos="0" relativeHeight="251663872" behindDoc="0" locked="0" layoutInCell="1" allowOverlap="1" wp14:anchorId="71CE3BFC" wp14:editId="0FE01741">
                <wp:simplePos x="0" y="0"/>
                <wp:positionH relativeFrom="column">
                  <wp:posOffset>-1144270</wp:posOffset>
                </wp:positionH>
                <wp:positionV relativeFrom="paragraph">
                  <wp:posOffset>1551305</wp:posOffset>
                </wp:positionV>
                <wp:extent cx="2844800" cy="471170"/>
                <wp:effectExtent l="1110615" t="0" r="1104265" b="0"/>
                <wp:wrapNone/>
                <wp:docPr id="7" name="Text Box 1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2844800" cy="47117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20ED6" w:rsidRDefault="00B20ED6" w:rsidP="00245327">
                            <w:pPr>
                              <w:autoSpaceDE w:val="0"/>
                              <w:autoSpaceDN w:val="0"/>
                              <w:adjustRightInd w:val="0"/>
                              <w:jc w:val="center"/>
                              <w:rPr>
                                <w:rFonts w:cs="Arial"/>
                                <w:color w:val="000000"/>
                              </w:rPr>
                            </w:pPr>
                            <w:r>
                              <w:rPr>
                                <w:rFonts w:cs="Arial"/>
                                <w:color w:val="000000"/>
                              </w:rPr>
                              <w:t>International Association of Marine Aids to Navigation and Lighthouse Authorities</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5" o:spid="_x0000_s1029" type="#_x0000_t202" style="position:absolute;margin-left:-90.1pt;margin-top:122.15pt;width:224pt;height:37.1pt;rotation:-90;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" filled="f" fillcolor="#0c9" stroked="f">
                <v:textbox style="layout-flow:vertical;mso-layout-flow-alt:bottom-to-top">
                  <w:txbxContent>
                    <w:p w:rsidR="00B20ED6" w:rsidRDefault="00B20ED6" w:rsidP="00245327">
                      <w:pPr>
                        <w:autoSpaceDE w:val="0"/>
                        <w:autoSpaceDN w:val="0"/>
                        <w:adjustRightInd w:val="0"/>
                        <w:jc w:val="center"/>
                        <w:rPr>
                          <w:rFonts w:cs="Arial"/>
                          <w:color w:val="000000"/>
                        </w:rPr>
                      </w:pPr>
                      <w:r>
                        <w:rPr>
                          <w:rFonts w:cs="Arial"/>
                          <w:color w:val="000000"/>
                        </w:rPr>
                        <w:t>International Association of Marine Aids to Navigation and Lighthouse Authorities</w:t>
                      </w:r>
                    </w:p>
                  </w:txbxContent>
                </v:textbox>
              </v:shape>
            </w:pict>
          </mc:Fallback>
        </mc:AlternateContent>
      </w:r>
      <w:bookmarkEnd w:id="0"/>
      <w:r w:rsidR="00245327" w:rsidRPr="00371BEF">
        <w:br w:type="page"/>
      </w:r>
      <w:bookmarkEnd w:id="1"/>
    </w:p>
    <w:p w:rsidR="00394A72" w:rsidRPr="009115AA" w:rsidRDefault="00394A72" w:rsidP="00082991">
      <w:pPr>
        <w:pStyle w:val="Title"/>
      </w:pPr>
      <w:bookmarkStart w:id="4" w:name="_Toc360126876"/>
      <w:r>
        <w:lastRenderedPageBreak/>
        <w:t xml:space="preserve">DOCUMENT </w:t>
      </w:r>
      <w:r w:rsidRPr="00082991">
        <w:t>REVISIONS</w:t>
      </w:r>
      <w:bookmarkEnd w:id="4"/>
    </w:p>
    <w:p w:rsidR="00394A72" w:rsidRPr="00A33327" w:rsidRDefault="00394A72" w:rsidP="00FA1A59">
      <w:pPr>
        <w:pStyle w:val="BodyText"/>
        <w:rPr>
          <w:rFonts w:cs="Arial"/>
        </w:rPr>
      </w:pPr>
      <w:r w:rsidRPr="005C01DC">
        <w:rPr>
          <w:rFonts w:cs="Arial"/>
        </w:rPr>
        <w:t>Revisions to the IALA Document are to be noted in the table prior to the issue of a revised document.</w:t>
      </w:r>
    </w:p>
    <w:tbl>
      <w:tblPr>
        <w:tblW w:w="9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360"/>
        <w:gridCol w:w="4161"/>
      </w:tblGrid>
      <w:tr w:rsidR="00394A72" w:rsidRPr="001A35C8" w:rsidTr="00FA1A59">
        <w:tc>
          <w:tcPr>
            <w:tcW w:w="1908" w:type="dxa"/>
          </w:tcPr>
          <w:p w:rsidR="00394A72" w:rsidRPr="001A35C8" w:rsidRDefault="00394A72" w:rsidP="00FA1A59">
            <w:pPr>
              <w:spacing w:before="60" w:after="60"/>
              <w:jc w:val="center"/>
              <w:rPr>
                <w:rFonts w:cs="Arial"/>
                <w:b/>
                <w:bCs/>
              </w:rPr>
            </w:pPr>
            <w:r w:rsidRPr="001A35C8">
              <w:rPr>
                <w:rFonts w:cs="Arial"/>
                <w:b/>
                <w:bCs/>
              </w:rPr>
              <w:t>Date</w:t>
            </w:r>
          </w:p>
        </w:tc>
        <w:tc>
          <w:tcPr>
            <w:tcW w:w="3360" w:type="dxa"/>
          </w:tcPr>
          <w:p w:rsidR="00394A72" w:rsidRPr="001A35C8" w:rsidRDefault="00394A72" w:rsidP="00FA1A59">
            <w:pPr>
              <w:spacing w:before="60" w:after="60"/>
              <w:jc w:val="center"/>
              <w:rPr>
                <w:rFonts w:cs="Arial"/>
                <w:b/>
                <w:bCs/>
              </w:rPr>
            </w:pPr>
            <w:r w:rsidRPr="001A35C8">
              <w:rPr>
                <w:rFonts w:cs="Arial"/>
                <w:b/>
                <w:bCs/>
              </w:rPr>
              <w:t>Page / Section Revised</w:t>
            </w:r>
          </w:p>
        </w:tc>
        <w:tc>
          <w:tcPr>
            <w:tcW w:w="4161" w:type="dxa"/>
          </w:tcPr>
          <w:p w:rsidR="00394A72" w:rsidRPr="001A35C8" w:rsidRDefault="00394A72" w:rsidP="00FA1A59">
            <w:pPr>
              <w:spacing w:before="60" w:after="60"/>
              <w:jc w:val="center"/>
              <w:rPr>
                <w:rFonts w:cs="Arial"/>
                <w:b/>
                <w:bCs/>
              </w:rPr>
            </w:pPr>
            <w:r w:rsidRPr="001A35C8">
              <w:rPr>
                <w:rFonts w:cs="Arial"/>
                <w:b/>
                <w:bCs/>
              </w:rPr>
              <w:t>Requirement for Revision</w:t>
            </w:r>
          </w:p>
        </w:tc>
      </w:tr>
      <w:tr w:rsidR="00394A72" w:rsidRPr="001A35C8" w:rsidTr="00FA1A59">
        <w:trPr>
          <w:trHeight w:val="851"/>
        </w:trPr>
        <w:tc>
          <w:tcPr>
            <w:tcW w:w="1908" w:type="dxa"/>
            <w:vAlign w:val="center"/>
          </w:tcPr>
          <w:p w:rsidR="00394A72" w:rsidRPr="001A35C8" w:rsidRDefault="00394A72" w:rsidP="00FA1A59">
            <w:pPr>
              <w:spacing w:before="60" w:after="60"/>
              <w:rPr>
                <w:highlight w:val="yellow"/>
              </w:rPr>
            </w:pPr>
          </w:p>
        </w:tc>
        <w:tc>
          <w:tcPr>
            <w:tcW w:w="3360" w:type="dxa"/>
            <w:vAlign w:val="center"/>
          </w:tcPr>
          <w:p w:rsidR="00394A72" w:rsidRPr="001A35C8" w:rsidRDefault="00394A72" w:rsidP="00FA1A59">
            <w:pPr>
              <w:spacing w:before="60" w:after="60"/>
              <w:rPr>
                <w:highlight w:val="yellow"/>
              </w:rPr>
            </w:pPr>
          </w:p>
        </w:tc>
        <w:tc>
          <w:tcPr>
            <w:tcW w:w="4161" w:type="dxa"/>
            <w:vAlign w:val="center"/>
          </w:tcPr>
          <w:p w:rsidR="00394A72" w:rsidRPr="001A35C8" w:rsidRDefault="00394A72" w:rsidP="00FA1A59">
            <w:pPr>
              <w:spacing w:before="60" w:after="60"/>
            </w:pPr>
          </w:p>
        </w:tc>
      </w:tr>
      <w:tr w:rsidR="00394A72" w:rsidRPr="001A35C8" w:rsidTr="00FA1A59">
        <w:trPr>
          <w:trHeight w:val="851"/>
        </w:trPr>
        <w:tc>
          <w:tcPr>
            <w:tcW w:w="1908" w:type="dxa"/>
            <w:vAlign w:val="center"/>
          </w:tcPr>
          <w:p w:rsidR="00394A72" w:rsidRPr="001A35C8" w:rsidRDefault="00394A72" w:rsidP="00FA1A59">
            <w:pPr>
              <w:spacing w:before="60" w:after="60"/>
            </w:pPr>
          </w:p>
        </w:tc>
        <w:tc>
          <w:tcPr>
            <w:tcW w:w="3360" w:type="dxa"/>
            <w:vAlign w:val="center"/>
          </w:tcPr>
          <w:p w:rsidR="00394A72" w:rsidRPr="001A35C8" w:rsidRDefault="00394A72" w:rsidP="00FA1A59">
            <w:pPr>
              <w:spacing w:before="60" w:after="60"/>
            </w:pPr>
          </w:p>
        </w:tc>
        <w:tc>
          <w:tcPr>
            <w:tcW w:w="4161" w:type="dxa"/>
            <w:vAlign w:val="center"/>
          </w:tcPr>
          <w:p w:rsidR="00394A72" w:rsidRPr="001A35C8" w:rsidRDefault="00394A72" w:rsidP="00FA1A59">
            <w:pPr>
              <w:spacing w:before="60" w:after="60"/>
            </w:pPr>
          </w:p>
        </w:tc>
      </w:tr>
      <w:tr w:rsidR="00394A72" w:rsidRPr="001A35C8" w:rsidTr="00FA1A59">
        <w:trPr>
          <w:trHeight w:val="851"/>
        </w:trPr>
        <w:tc>
          <w:tcPr>
            <w:tcW w:w="1908" w:type="dxa"/>
            <w:vAlign w:val="center"/>
          </w:tcPr>
          <w:p w:rsidR="00394A72" w:rsidRPr="001A35C8" w:rsidRDefault="00394A72" w:rsidP="00FA1A59">
            <w:pPr>
              <w:spacing w:before="60" w:after="60"/>
            </w:pPr>
          </w:p>
        </w:tc>
        <w:tc>
          <w:tcPr>
            <w:tcW w:w="3360" w:type="dxa"/>
            <w:vAlign w:val="center"/>
          </w:tcPr>
          <w:p w:rsidR="00394A72" w:rsidRPr="001A35C8" w:rsidRDefault="00394A72" w:rsidP="00FA1A59">
            <w:pPr>
              <w:spacing w:before="60" w:after="60"/>
            </w:pPr>
          </w:p>
        </w:tc>
        <w:tc>
          <w:tcPr>
            <w:tcW w:w="4161" w:type="dxa"/>
            <w:vAlign w:val="center"/>
          </w:tcPr>
          <w:p w:rsidR="00394A72" w:rsidRPr="001A35C8" w:rsidRDefault="00394A72" w:rsidP="00FA1A59">
            <w:pPr>
              <w:spacing w:before="60" w:after="60"/>
            </w:pPr>
          </w:p>
        </w:tc>
      </w:tr>
      <w:tr w:rsidR="00394A72" w:rsidRPr="001A35C8" w:rsidTr="00FA1A59">
        <w:trPr>
          <w:trHeight w:val="851"/>
        </w:trPr>
        <w:tc>
          <w:tcPr>
            <w:tcW w:w="1908" w:type="dxa"/>
            <w:vAlign w:val="center"/>
          </w:tcPr>
          <w:p w:rsidR="00394A72" w:rsidRPr="001A35C8" w:rsidRDefault="00394A72" w:rsidP="00FA1A59">
            <w:pPr>
              <w:spacing w:before="60" w:after="60"/>
            </w:pPr>
          </w:p>
        </w:tc>
        <w:tc>
          <w:tcPr>
            <w:tcW w:w="3360" w:type="dxa"/>
            <w:vAlign w:val="center"/>
          </w:tcPr>
          <w:p w:rsidR="00394A72" w:rsidRPr="001A35C8" w:rsidRDefault="00394A72" w:rsidP="00FA1A59">
            <w:pPr>
              <w:spacing w:before="60" w:after="60"/>
            </w:pPr>
          </w:p>
        </w:tc>
        <w:tc>
          <w:tcPr>
            <w:tcW w:w="4161" w:type="dxa"/>
            <w:vAlign w:val="center"/>
          </w:tcPr>
          <w:p w:rsidR="00394A72" w:rsidRPr="001A35C8" w:rsidRDefault="00394A72" w:rsidP="00FA1A59">
            <w:pPr>
              <w:spacing w:before="60" w:after="60"/>
            </w:pPr>
          </w:p>
        </w:tc>
      </w:tr>
      <w:tr w:rsidR="00394A72" w:rsidRPr="001A35C8" w:rsidTr="00FA1A59">
        <w:trPr>
          <w:trHeight w:val="851"/>
        </w:trPr>
        <w:tc>
          <w:tcPr>
            <w:tcW w:w="1908" w:type="dxa"/>
            <w:vAlign w:val="center"/>
          </w:tcPr>
          <w:p w:rsidR="00394A72" w:rsidRPr="001A35C8" w:rsidRDefault="00394A72" w:rsidP="00FA1A59">
            <w:pPr>
              <w:spacing w:before="60" w:after="60"/>
            </w:pPr>
          </w:p>
        </w:tc>
        <w:tc>
          <w:tcPr>
            <w:tcW w:w="3360" w:type="dxa"/>
            <w:vAlign w:val="center"/>
          </w:tcPr>
          <w:p w:rsidR="00394A72" w:rsidRPr="001A35C8" w:rsidRDefault="00394A72" w:rsidP="00FA1A59">
            <w:pPr>
              <w:spacing w:before="60" w:after="60"/>
            </w:pPr>
          </w:p>
        </w:tc>
        <w:tc>
          <w:tcPr>
            <w:tcW w:w="4161" w:type="dxa"/>
            <w:vAlign w:val="center"/>
          </w:tcPr>
          <w:p w:rsidR="00394A72" w:rsidRPr="001A35C8" w:rsidRDefault="00394A72" w:rsidP="00FA1A59">
            <w:pPr>
              <w:spacing w:before="60" w:after="60"/>
            </w:pPr>
          </w:p>
        </w:tc>
      </w:tr>
      <w:tr w:rsidR="00394A72" w:rsidRPr="001A35C8" w:rsidTr="00FA1A59">
        <w:trPr>
          <w:trHeight w:val="851"/>
        </w:trPr>
        <w:tc>
          <w:tcPr>
            <w:tcW w:w="1908" w:type="dxa"/>
            <w:vAlign w:val="center"/>
          </w:tcPr>
          <w:p w:rsidR="00394A72" w:rsidRPr="001A35C8" w:rsidRDefault="00394A72" w:rsidP="00FA1A59">
            <w:pPr>
              <w:spacing w:before="60" w:after="60"/>
            </w:pPr>
          </w:p>
        </w:tc>
        <w:tc>
          <w:tcPr>
            <w:tcW w:w="3360" w:type="dxa"/>
            <w:vAlign w:val="center"/>
          </w:tcPr>
          <w:p w:rsidR="00394A72" w:rsidRPr="001A35C8" w:rsidRDefault="00394A72" w:rsidP="00FA1A59">
            <w:pPr>
              <w:spacing w:before="60" w:after="60"/>
            </w:pPr>
          </w:p>
        </w:tc>
        <w:tc>
          <w:tcPr>
            <w:tcW w:w="4161" w:type="dxa"/>
            <w:vAlign w:val="center"/>
          </w:tcPr>
          <w:p w:rsidR="00394A72" w:rsidRPr="001A35C8" w:rsidRDefault="00394A72" w:rsidP="00FA1A59">
            <w:pPr>
              <w:spacing w:before="60" w:after="60"/>
            </w:pPr>
          </w:p>
        </w:tc>
      </w:tr>
    </w:tbl>
    <w:p w:rsidR="00394A72" w:rsidRPr="00FB3D29" w:rsidRDefault="00394A72">
      <w:pPr>
        <w:rPr>
          <w:rFonts w:cs="Arial"/>
        </w:rPr>
      </w:pPr>
    </w:p>
    <w:p w:rsidR="00394A72" w:rsidRDefault="00394A72">
      <w:pPr>
        <w:rPr>
          <w:b/>
          <w:sz w:val="36"/>
          <w:szCs w:val="36"/>
        </w:rPr>
      </w:pPr>
      <w:bookmarkStart w:id="5" w:name="_Toc306308766"/>
      <w:r>
        <w:br w:type="page"/>
      </w:r>
    </w:p>
    <w:p w:rsidR="00394A72" w:rsidRDefault="00394A72" w:rsidP="006C3CB5">
      <w:pPr>
        <w:pStyle w:val="Title"/>
      </w:pPr>
      <w:bookmarkStart w:id="6" w:name="_Toc360126877"/>
      <w:bookmarkEnd w:id="5"/>
      <w:r>
        <w:lastRenderedPageBreak/>
        <w:t>FOREWORD</w:t>
      </w:r>
      <w:bookmarkEnd w:id="6"/>
    </w:p>
    <w:p w:rsidR="00394A72" w:rsidRPr="00933831" w:rsidRDefault="00394A72">
      <w:pPr>
        <w:pStyle w:val="BodyText"/>
        <w:rPr>
          <w:rFonts w:cs="Arial"/>
          <w:lang w:eastAsia="de-DE"/>
        </w:rPr>
      </w:pPr>
      <w:r w:rsidRPr="00933831">
        <w:rPr>
          <w:rFonts w:cs="Arial"/>
          <w:lang w:eastAsia="de-DE"/>
        </w:rPr>
        <w:t>The International Association of Marine Aids to Navigation and Lighthouse Authorities (IALA) recognises that training in all aspects of Aids to Navigation (AtoN) service delivery, from inception through installation and maintenance to replacement or removal at the end of a planned life-cycle, is critical to the consistent provision of that AtoN service.</w:t>
      </w:r>
    </w:p>
    <w:p w:rsidR="00402E02" w:rsidRPr="00933831" w:rsidRDefault="00402E02" w:rsidP="00402E02">
      <w:pPr>
        <w:pStyle w:val="BodyText"/>
        <w:rPr>
          <w:rFonts w:cs="Arial"/>
          <w:lang w:eastAsia="de-DE"/>
        </w:rPr>
      </w:pPr>
      <w:r w:rsidRPr="00326FAF">
        <w:rPr>
          <w:rFonts w:cs="Arial"/>
          <w:lang w:eastAsia="de-DE"/>
        </w:rPr>
        <w:t>Under the SOLAS Convention, Chapter 5, Regulation 13, paragraph 2; Contracting Governments, mindful of their obligations published by the International Maritime Organisation, undertake to consider international recommendations and guidelines when establishing aids to navigation. As such publications should include recommendations on the training and qualification of AtoN technicians, IALA has adopted Recommendation E-141 on Standards for Training and Certification of AtoN personnel.</w:t>
      </w:r>
    </w:p>
    <w:p w:rsidR="00394A72" w:rsidRPr="00933831" w:rsidRDefault="00394A72">
      <w:pPr>
        <w:pStyle w:val="BodyText"/>
        <w:rPr>
          <w:rFonts w:cs="Arial"/>
          <w:lang w:eastAsia="de-DE"/>
        </w:rPr>
      </w:pPr>
      <w:r w:rsidRPr="00933831">
        <w:rPr>
          <w:rFonts w:cs="Arial"/>
          <w:lang w:eastAsia="de-DE"/>
        </w:rPr>
        <w:t xml:space="preserve">IALA Committees working closely with the IALA World Wide Academy have developed a series of model courses for AtoN personnel having E-141 Level 2 technician functions.  This model course on </w:t>
      </w:r>
      <w:del w:id="7" w:author="stephen" w:date="2013-09-18T10:57:00Z">
        <w:r w:rsidR="00DC56BE" w:rsidDel="00A64735">
          <w:rPr>
            <w:rFonts w:cs="Arial"/>
            <w:lang w:eastAsia="de-DE"/>
          </w:rPr>
          <w:delText>an introduction to</w:delText>
        </w:r>
        <w:r w:rsidR="00EC02A5" w:rsidDel="00A64735">
          <w:rPr>
            <w:rFonts w:cs="Arial"/>
            <w:lang w:eastAsia="de-DE"/>
          </w:rPr>
          <w:delText xml:space="preserve"> </w:delText>
        </w:r>
        <w:r w:rsidR="00442DFA" w:rsidDel="00A64735">
          <w:rPr>
            <w:rFonts w:cs="Arial"/>
            <w:lang w:eastAsia="de-DE"/>
          </w:rPr>
          <w:delText>visual aids to navigation (</w:delText>
        </w:r>
        <w:r w:rsidR="00002242" w:rsidDel="00A64735">
          <w:rPr>
            <w:rFonts w:cs="Arial"/>
            <w:lang w:eastAsia="de-DE"/>
          </w:rPr>
          <w:delText>marine signal lanterns</w:delText>
        </w:r>
        <w:r w:rsidR="00442DFA" w:rsidDel="00A64735">
          <w:rPr>
            <w:rFonts w:cs="Arial"/>
            <w:lang w:eastAsia="de-DE"/>
          </w:rPr>
          <w:delText>)</w:delText>
        </w:r>
      </w:del>
      <w:ins w:id="8" w:author="stephen" w:date="2013-09-18T10:57:00Z">
        <w:r w:rsidR="00A64735">
          <w:rPr>
            <w:rFonts w:cs="Arial"/>
            <w:lang w:eastAsia="de-DE"/>
          </w:rPr>
          <w:t>lightning protection</w:t>
        </w:r>
      </w:ins>
      <w:r w:rsidR="00353046">
        <w:rPr>
          <w:rFonts w:cs="Arial"/>
          <w:lang w:eastAsia="de-DE"/>
        </w:rPr>
        <w:t xml:space="preserve"> </w:t>
      </w:r>
      <w:r w:rsidRPr="00933831">
        <w:rPr>
          <w:rFonts w:cs="Arial"/>
          <w:lang w:eastAsia="de-DE"/>
        </w:rPr>
        <w:t>should be read in conjunction with the Training Overview Document IALA WWA.L2.0 which contains standard guidance for the conduct of all Level 2 model courses</w:t>
      </w:r>
    </w:p>
    <w:p w:rsidR="00394A72" w:rsidRPr="00933831" w:rsidRDefault="00394A72">
      <w:pPr>
        <w:pStyle w:val="BodyText"/>
        <w:rPr>
          <w:rFonts w:cs="Arial"/>
          <w:lang w:eastAsia="de-DE"/>
        </w:rPr>
      </w:pPr>
      <w:r w:rsidRPr="00933831">
        <w:rPr>
          <w:rFonts w:cs="Arial"/>
          <w:lang w:eastAsia="de-DE"/>
        </w:rPr>
        <w:t xml:space="preserve">This model course is intended to provide national members and other appropriate authorities charged with the provision of AtoN services with specific guidance on the training of AtoN technicians in </w:t>
      </w:r>
      <w:del w:id="9" w:author="stephen" w:date="2013-09-18T10:58:00Z">
        <w:r w:rsidR="00AC0CA5" w:rsidDel="00A64735">
          <w:rPr>
            <w:rFonts w:cs="Arial"/>
            <w:lang w:eastAsia="de-DE"/>
          </w:rPr>
          <w:delText xml:space="preserve">the </w:delText>
        </w:r>
        <w:r w:rsidR="00DC56BE" w:rsidDel="00A64735">
          <w:rPr>
            <w:rFonts w:cs="Arial"/>
            <w:lang w:eastAsia="de-DE"/>
          </w:rPr>
          <w:delText>theoretical aspects and use of</w:delText>
        </w:r>
        <w:r w:rsidR="00AC0CA5" w:rsidDel="00A64735">
          <w:rPr>
            <w:rFonts w:cs="Arial"/>
            <w:lang w:eastAsia="de-DE"/>
          </w:rPr>
          <w:delText xml:space="preserve"> marine signal lanterns</w:delText>
        </w:r>
      </w:del>
      <w:ins w:id="10" w:author="stephen" w:date="2013-09-18T10:58:00Z">
        <w:r w:rsidR="00A64735">
          <w:rPr>
            <w:rFonts w:cs="Arial"/>
            <w:lang w:eastAsia="de-DE"/>
          </w:rPr>
          <w:t>lightning protection</w:t>
        </w:r>
      </w:ins>
      <w:r w:rsidRPr="00933831">
        <w:rPr>
          <w:rFonts w:cs="Arial"/>
          <w:lang w:eastAsia="de-DE"/>
        </w:rPr>
        <w:t>.  Assistance in implementing this and other model courses may be obtained from the IALA World Wide Academy at the following address:</w:t>
      </w:r>
    </w:p>
    <w:p w:rsidR="00394A72" w:rsidRPr="00FA1A59" w:rsidRDefault="00394A72" w:rsidP="00FA1A59">
      <w:pPr>
        <w:rPr>
          <w:rFonts w:cs="Arial"/>
          <w:lang w:eastAsia="de-DE"/>
        </w:rPr>
      </w:pPr>
    </w:p>
    <w:p w:rsidR="00394A72" w:rsidRDefault="00394A72" w:rsidP="00FA1A59">
      <w:pPr>
        <w:rPr>
          <w:rFonts w:cs="Arial"/>
          <w:lang w:eastAsia="de-DE"/>
        </w:rPr>
      </w:pPr>
    </w:p>
    <w:p w:rsidR="00394A72" w:rsidRPr="00933831" w:rsidRDefault="00394A72" w:rsidP="00080131">
      <w:pPr>
        <w:tabs>
          <w:tab w:val="left" w:pos="5387"/>
        </w:tabs>
        <w:rPr>
          <w:lang w:eastAsia="de-DE"/>
        </w:rPr>
      </w:pPr>
      <w:r w:rsidRPr="00933831">
        <w:rPr>
          <w:lang w:eastAsia="de-DE"/>
        </w:rPr>
        <w:t>The Dean</w:t>
      </w:r>
    </w:p>
    <w:p w:rsidR="00394A72" w:rsidRPr="00933831" w:rsidRDefault="00394A72" w:rsidP="00080131">
      <w:pPr>
        <w:tabs>
          <w:tab w:val="left" w:pos="5387"/>
        </w:tabs>
        <w:rPr>
          <w:lang w:eastAsia="de-DE"/>
        </w:rPr>
      </w:pPr>
      <w:r w:rsidRPr="00933831">
        <w:rPr>
          <w:lang w:eastAsia="de-DE"/>
        </w:rPr>
        <w:t>IALA World Wide Academy</w:t>
      </w:r>
      <w:r w:rsidRPr="00933831">
        <w:rPr>
          <w:lang w:eastAsia="de-DE"/>
        </w:rPr>
        <w:tab/>
        <w:t>Tel:</w:t>
      </w:r>
      <w:r w:rsidRPr="00933831">
        <w:rPr>
          <w:lang w:eastAsia="de-DE"/>
        </w:rPr>
        <w:tab/>
      </w:r>
      <w:r w:rsidR="00FB6FB8">
        <w:rPr>
          <w:lang w:eastAsia="de-DE"/>
        </w:rPr>
        <w:tab/>
      </w:r>
      <w:r w:rsidRPr="00933831">
        <w:rPr>
          <w:lang w:eastAsia="de-DE"/>
        </w:rPr>
        <w:t>(+) 33 1</w:t>
      </w:r>
      <w:r w:rsidR="00FB6FB8">
        <w:rPr>
          <w:lang w:eastAsia="de-DE"/>
        </w:rPr>
        <w:t xml:space="preserve"> </w:t>
      </w:r>
      <w:r w:rsidRPr="00933831">
        <w:rPr>
          <w:lang w:eastAsia="de-DE"/>
        </w:rPr>
        <w:t>34 51 70 01</w:t>
      </w:r>
    </w:p>
    <w:p w:rsidR="00394A72" w:rsidRPr="00933831" w:rsidRDefault="00394A72" w:rsidP="00080131">
      <w:pPr>
        <w:tabs>
          <w:tab w:val="left" w:pos="5387"/>
        </w:tabs>
        <w:rPr>
          <w:lang w:val="fr-FR" w:eastAsia="de-DE"/>
        </w:rPr>
      </w:pPr>
      <w:r w:rsidRPr="00933831">
        <w:rPr>
          <w:lang w:val="fr-FR" w:eastAsia="de-DE"/>
        </w:rPr>
        <w:t>10 rue des Gaudines, 78100</w:t>
      </w:r>
      <w:r w:rsidRPr="00933831">
        <w:rPr>
          <w:lang w:val="fr-FR" w:eastAsia="de-DE"/>
        </w:rPr>
        <w:tab/>
        <w:t>Fax:</w:t>
      </w:r>
      <w:r w:rsidRPr="00933831">
        <w:rPr>
          <w:lang w:val="fr-FR" w:eastAsia="de-DE"/>
        </w:rPr>
        <w:tab/>
        <w:t>(+) 33 1</w:t>
      </w:r>
      <w:r w:rsidR="00FB6FB8">
        <w:rPr>
          <w:lang w:val="fr-FR" w:eastAsia="de-DE"/>
        </w:rPr>
        <w:t xml:space="preserve"> </w:t>
      </w:r>
      <w:r w:rsidRPr="00933831">
        <w:rPr>
          <w:lang w:val="fr-FR" w:eastAsia="de-DE"/>
        </w:rPr>
        <w:t>34 51 82 05</w:t>
      </w:r>
    </w:p>
    <w:p w:rsidR="00394A72" w:rsidRPr="007A7236" w:rsidRDefault="00394A72" w:rsidP="00080131">
      <w:pPr>
        <w:tabs>
          <w:tab w:val="left" w:pos="5387"/>
        </w:tabs>
        <w:rPr>
          <w:lang w:val="fr-FR"/>
        </w:rPr>
      </w:pPr>
      <w:r w:rsidRPr="00933831">
        <w:rPr>
          <w:lang w:val="fr-FR" w:eastAsia="de-DE"/>
        </w:rPr>
        <w:t>Saint Germain-en-Laye</w:t>
      </w:r>
      <w:r w:rsidRPr="00933831">
        <w:rPr>
          <w:lang w:val="fr-FR" w:eastAsia="de-DE"/>
        </w:rPr>
        <w:tab/>
        <w:t>e-mail:</w:t>
      </w:r>
      <w:r>
        <w:rPr>
          <w:lang w:val="fr-FR" w:eastAsia="de-DE"/>
        </w:rPr>
        <w:tab/>
      </w:r>
      <w:hyperlink r:id="rId14" w:history="1">
        <w:r w:rsidR="00B830BB" w:rsidRPr="00AC2CBB">
          <w:rPr>
            <w:rStyle w:val="Hyperlink"/>
            <w:rFonts w:cs="Arial"/>
            <w:lang w:val="fr-FR" w:eastAsia="de-DE"/>
          </w:rPr>
          <w:t>academy@iala-aism.org</w:t>
        </w:r>
      </w:hyperlink>
    </w:p>
    <w:p w:rsidR="00394A72" w:rsidRPr="007A7236" w:rsidRDefault="00394A72" w:rsidP="00080131">
      <w:pPr>
        <w:tabs>
          <w:tab w:val="left" w:pos="5387"/>
        </w:tabs>
        <w:rPr>
          <w:lang w:val="fr-FR"/>
        </w:rPr>
      </w:pPr>
      <w:r w:rsidRPr="00933831">
        <w:rPr>
          <w:lang w:val="fr-FR" w:eastAsia="de-DE"/>
        </w:rPr>
        <w:t>France</w:t>
      </w:r>
      <w:r w:rsidRPr="00933831">
        <w:rPr>
          <w:lang w:val="fr-FR" w:eastAsia="de-DE"/>
        </w:rPr>
        <w:tab/>
      </w:r>
      <w:r>
        <w:rPr>
          <w:lang w:val="fr-FR" w:eastAsia="de-DE"/>
        </w:rPr>
        <w:t>I</w:t>
      </w:r>
      <w:r w:rsidRPr="00933831">
        <w:rPr>
          <w:lang w:val="fr-FR" w:eastAsia="de-DE"/>
        </w:rPr>
        <w:t>nternet:</w:t>
      </w:r>
      <w:r>
        <w:rPr>
          <w:lang w:val="fr-FR" w:eastAsia="de-DE"/>
        </w:rPr>
        <w:tab/>
      </w:r>
      <w:hyperlink r:id="rId15" w:history="1">
        <w:r w:rsidRPr="00933831">
          <w:rPr>
            <w:rStyle w:val="Hyperlink"/>
            <w:rFonts w:cs="Arial"/>
            <w:lang w:val="fr-FR" w:eastAsia="de-DE"/>
          </w:rPr>
          <w:t>www.iala-aism.org</w:t>
        </w:r>
      </w:hyperlink>
    </w:p>
    <w:p w:rsidR="00394A72" w:rsidRPr="007A7236" w:rsidRDefault="00394A72">
      <w:pPr>
        <w:rPr>
          <w:rFonts w:eastAsia="MS ????"/>
          <w:b/>
          <w:bCs/>
          <w:color w:val="000000"/>
          <w:sz w:val="32"/>
          <w:szCs w:val="32"/>
          <w:u w:val="single"/>
          <w:lang w:val="fr-FR"/>
        </w:rPr>
      </w:pPr>
      <w:r w:rsidRPr="007A7236">
        <w:rPr>
          <w:color w:val="000000"/>
          <w:szCs w:val="32"/>
          <w:u w:val="single"/>
          <w:lang w:val="fr-FR"/>
        </w:rPr>
        <w:br w:type="page"/>
      </w:r>
    </w:p>
    <w:p w:rsidR="00394A72" w:rsidRPr="00FB3D29" w:rsidRDefault="00394A72" w:rsidP="00441E83">
      <w:pPr>
        <w:pStyle w:val="Title"/>
      </w:pPr>
      <w:bookmarkStart w:id="11" w:name="_Toc360126878"/>
      <w:r>
        <w:lastRenderedPageBreak/>
        <w:t>TABLE OF CONTENTS</w:t>
      </w:r>
      <w:bookmarkEnd w:id="11"/>
    </w:p>
    <w:p w:rsidR="00CC5EC0" w:rsidRDefault="004C2D32">
      <w:pPr>
        <w:pStyle w:val="TOC1"/>
        <w:rPr>
          <w:rFonts w:asciiTheme="minorHAnsi" w:eastAsiaTheme="minorEastAsia" w:hAnsiTheme="minorHAnsi" w:cstheme="minorBidi"/>
          <w:b w:val="0"/>
          <w:bCs w:val="0"/>
          <w:caps w:val="0"/>
          <w:noProof/>
          <w:szCs w:val="22"/>
          <w:lang w:eastAsia="en-GB"/>
        </w:rPr>
      </w:pPr>
      <w:r>
        <w:fldChar w:fldCharType="begin"/>
      </w:r>
      <w:r w:rsidR="00394A72">
        <w:instrText xml:space="preserve"> TOC \o "2-2" \t "Heading 1,1,Title,1,Annex,4" </w:instrText>
      </w:r>
      <w:r>
        <w:fldChar w:fldCharType="separate"/>
      </w:r>
      <w:r w:rsidR="00CC5EC0">
        <w:rPr>
          <w:noProof/>
        </w:rPr>
        <w:t>DOCUMENT REVISIONS</w:t>
      </w:r>
      <w:r w:rsidR="00CC5EC0">
        <w:rPr>
          <w:noProof/>
        </w:rPr>
        <w:tab/>
      </w:r>
      <w:r w:rsidR="00CC5EC0">
        <w:rPr>
          <w:noProof/>
        </w:rPr>
        <w:fldChar w:fldCharType="begin"/>
      </w:r>
      <w:r w:rsidR="00CC5EC0">
        <w:rPr>
          <w:noProof/>
        </w:rPr>
        <w:instrText xml:space="preserve"> PAGEREF _Toc360126876 \h </w:instrText>
      </w:r>
      <w:r w:rsidR="00CC5EC0">
        <w:rPr>
          <w:noProof/>
        </w:rPr>
      </w:r>
      <w:r w:rsidR="00CC5EC0">
        <w:rPr>
          <w:noProof/>
        </w:rPr>
        <w:fldChar w:fldCharType="separate"/>
      </w:r>
      <w:r w:rsidR="00CC5EC0">
        <w:rPr>
          <w:noProof/>
        </w:rPr>
        <w:t>2</w:t>
      </w:r>
      <w:r w:rsidR="00CC5EC0">
        <w:rPr>
          <w:noProof/>
        </w:rPr>
        <w:fldChar w:fldCharType="end"/>
      </w:r>
    </w:p>
    <w:p w:rsidR="00CC5EC0" w:rsidRDefault="00CC5EC0">
      <w:pPr>
        <w:pStyle w:val="TOC1"/>
        <w:rPr>
          <w:rFonts w:asciiTheme="minorHAnsi" w:eastAsiaTheme="minorEastAsia" w:hAnsiTheme="minorHAnsi" w:cstheme="minorBidi"/>
          <w:b w:val="0"/>
          <w:bCs w:val="0"/>
          <w:caps w:val="0"/>
          <w:noProof/>
          <w:szCs w:val="22"/>
          <w:lang w:eastAsia="en-GB"/>
        </w:rPr>
      </w:pPr>
      <w:r>
        <w:rPr>
          <w:noProof/>
        </w:rPr>
        <w:t>FOREWORD</w:t>
      </w:r>
      <w:r>
        <w:rPr>
          <w:noProof/>
        </w:rPr>
        <w:tab/>
      </w:r>
      <w:r>
        <w:rPr>
          <w:noProof/>
        </w:rPr>
        <w:fldChar w:fldCharType="begin"/>
      </w:r>
      <w:r>
        <w:rPr>
          <w:noProof/>
        </w:rPr>
        <w:instrText xml:space="preserve"> PAGEREF _Toc360126877 \h </w:instrText>
      </w:r>
      <w:r>
        <w:rPr>
          <w:noProof/>
        </w:rPr>
      </w:r>
      <w:r>
        <w:rPr>
          <w:noProof/>
        </w:rPr>
        <w:fldChar w:fldCharType="separate"/>
      </w:r>
      <w:r>
        <w:rPr>
          <w:noProof/>
        </w:rPr>
        <w:t>3</w:t>
      </w:r>
      <w:r>
        <w:rPr>
          <w:noProof/>
        </w:rPr>
        <w:fldChar w:fldCharType="end"/>
      </w:r>
    </w:p>
    <w:p w:rsidR="00CC5EC0" w:rsidRDefault="00CC5EC0">
      <w:pPr>
        <w:pStyle w:val="TOC1"/>
        <w:rPr>
          <w:rFonts w:asciiTheme="minorHAnsi" w:eastAsiaTheme="minorEastAsia" w:hAnsiTheme="minorHAnsi" w:cstheme="minorBidi"/>
          <w:b w:val="0"/>
          <w:bCs w:val="0"/>
          <w:caps w:val="0"/>
          <w:noProof/>
          <w:szCs w:val="22"/>
          <w:lang w:eastAsia="en-GB"/>
        </w:rPr>
      </w:pPr>
      <w:r>
        <w:rPr>
          <w:noProof/>
        </w:rPr>
        <w:t>TABLE OF CONTENTS</w:t>
      </w:r>
      <w:r>
        <w:rPr>
          <w:noProof/>
        </w:rPr>
        <w:tab/>
      </w:r>
      <w:r>
        <w:rPr>
          <w:noProof/>
        </w:rPr>
        <w:fldChar w:fldCharType="begin"/>
      </w:r>
      <w:r>
        <w:rPr>
          <w:noProof/>
        </w:rPr>
        <w:instrText xml:space="preserve"> PAGEREF _Toc360126878 \h </w:instrText>
      </w:r>
      <w:r>
        <w:rPr>
          <w:noProof/>
        </w:rPr>
      </w:r>
      <w:r>
        <w:rPr>
          <w:noProof/>
        </w:rPr>
        <w:fldChar w:fldCharType="separate"/>
      </w:r>
      <w:r>
        <w:rPr>
          <w:noProof/>
        </w:rPr>
        <w:t>4</w:t>
      </w:r>
      <w:r>
        <w:rPr>
          <w:noProof/>
        </w:rPr>
        <w:fldChar w:fldCharType="end"/>
      </w:r>
    </w:p>
    <w:p w:rsidR="00CC5EC0" w:rsidRDefault="00CC5EC0">
      <w:pPr>
        <w:pStyle w:val="TOC1"/>
        <w:rPr>
          <w:rFonts w:asciiTheme="minorHAnsi" w:eastAsiaTheme="minorEastAsia" w:hAnsiTheme="minorHAnsi" w:cstheme="minorBidi"/>
          <w:b w:val="0"/>
          <w:bCs w:val="0"/>
          <w:caps w:val="0"/>
          <w:noProof/>
          <w:szCs w:val="22"/>
          <w:lang w:eastAsia="en-GB"/>
        </w:rPr>
      </w:pPr>
      <w:r w:rsidRPr="00E05D2C">
        <w:rPr>
          <w:rFonts w:ascii="Arial Bold" w:hAnsi="Arial Bold"/>
          <w:noProof/>
        </w:rPr>
        <w:t>1</w:t>
      </w:r>
      <w:r>
        <w:rPr>
          <w:rFonts w:asciiTheme="minorHAnsi" w:eastAsiaTheme="minorEastAsia" w:hAnsiTheme="minorHAnsi" w:cstheme="minorBidi"/>
          <w:b w:val="0"/>
          <w:bCs w:val="0"/>
          <w:caps w:val="0"/>
          <w:noProof/>
          <w:szCs w:val="22"/>
          <w:lang w:eastAsia="en-GB"/>
        </w:rPr>
        <w:tab/>
      </w:r>
      <w:r>
        <w:rPr>
          <w:noProof/>
        </w:rPr>
        <w:t>PART A - COURSE OVERVIEW</w:t>
      </w:r>
      <w:r>
        <w:rPr>
          <w:noProof/>
        </w:rPr>
        <w:tab/>
      </w:r>
      <w:r>
        <w:rPr>
          <w:noProof/>
        </w:rPr>
        <w:fldChar w:fldCharType="begin"/>
      </w:r>
      <w:r>
        <w:rPr>
          <w:noProof/>
        </w:rPr>
        <w:instrText xml:space="preserve"> PAGEREF _Toc360126879 \h </w:instrText>
      </w:r>
      <w:r>
        <w:rPr>
          <w:noProof/>
        </w:rPr>
      </w:r>
      <w:r>
        <w:rPr>
          <w:noProof/>
        </w:rPr>
        <w:fldChar w:fldCharType="separate"/>
      </w:r>
      <w:r>
        <w:rPr>
          <w:noProof/>
        </w:rPr>
        <w:t>5</w:t>
      </w:r>
      <w:r>
        <w:rPr>
          <w:noProof/>
        </w:rPr>
        <w:fldChar w:fldCharType="end"/>
      </w:r>
    </w:p>
    <w:p w:rsidR="00CC5EC0" w:rsidRDefault="00CC5EC0">
      <w:pPr>
        <w:pStyle w:val="TOC2"/>
        <w:rPr>
          <w:rFonts w:asciiTheme="minorHAnsi" w:eastAsiaTheme="minorEastAsia" w:hAnsiTheme="minorHAnsi" w:cstheme="minorBidi"/>
          <w:bCs w:val="0"/>
          <w:noProof/>
          <w:szCs w:val="22"/>
          <w:lang w:eastAsia="en-GB"/>
        </w:rPr>
      </w:pPr>
      <w:r w:rsidRPr="00E05D2C">
        <w:rPr>
          <w:rFonts w:ascii="Arial Bold" w:hAnsi="Arial Bold"/>
          <w:noProof/>
        </w:rPr>
        <w:t>1.1</w:t>
      </w:r>
      <w:r>
        <w:rPr>
          <w:rFonts w:asciiTheme="minorHAnsi" w:eastAsiaTheme="minorEastAsia" w:hAnsiTheme="minorHAnsi" w:cstheme="minorBidi"/>
          <w:bCs w:val="0"/>
          <w:noProof/>
          <w:szCs w:val="22"/>
          <w:lang w:eastAsia="en-GB"/>
        </w:rPr>
        <w:tab/>
      </w:r>
      <w:r>
        <w:rPr>
          <w:noProof/>
        </w:rPr>
        <w:t>Scope</w:t>
      </w:r>
      <w:r>
        <w:rPr>
          <w:noProof/>
        </w:rPr>
        <w:tab/>
      </w:r>
      <w:r>
        <w:rPr>
          <w:noProof/>
        </w:rPr>
        <w:fldChar w:fldCharType="begin"/>
      </w:r>
      <w:r>
        <w:rPr>
          <w:noProof/>
        </w:rPr>
        <w:instrText xml:space="preserve"> PAGEREF _Toc360126880 \h </w:instrText>
      </w:r>
      <w:r>
        <w:rPr>
          <w:noProof/>
        </w:rPr>
      </w:r>
      <w:r>
        <w:rPr>
          <w:noProof/>
        </w:rPr>
        <w:fldChar w:fldCharType="separate"/>
      </w:r>
      <w:r>
        <w:rPr>
          <w:noProof/>
        </w:rPr>
        <w:t>5</w:t>
      </w:r>
      <w:r>
        <w:rPr>
          <w:noProof/>
        </w:rPr>
        <w:fldChar w:fldCharType="end"/>
      </w:r>
    </w:p>
    <w:p w:rsidR="00CC5EC0" w:rsidRDefault="00CC5EC0">
      <w:pPr>
        <w:pStyle w:val="TOC2"/>
        <w:rPr>
          <w:rFonts w:asciiTheme="minorHAnsi" w:eastAsiaTheme="minorEastAsia" w:hAnsiTheme="minorHAnsi" w:cstheme="minorBidi"/>
          <w:bCs w:val="0"/>
          <w:noProof/>
          <w:szCs w:val="22"/>
          <w:lang w:eastAsia="en-GB"/>
        </w:rPr>
      </w:pPr>
      <w:r w:rsidRPr="00E05D2C">
        <w:rPr>
          <w:rFonts w:ascii="Arial Bold" w:hAnsi="Arial Bold"/>
          <w:noProof/>
        </w:rPr>
        <w:t>1.2</w:t>
      </w:r>
      <w:r>
        <w:rPr>
          <w:rFonts w:asciiTheme="minorHAnsi" w:eastAsiaTheme="minorEastAsia" w:hAnsiTheme="minorHAnsi" w:cstheme="minorBidi"/>
          <w:bCs w:val="0"/>
          <w:noProof/>
          <w:szCs w:val="22"/>
          <w:lang w:eastAsia="en-GB"/>
        </w:rPr>
        <w:tab/>
      </w:r>
      <w:r>
        <w:rPr>
          <w:noProof/>
        </w:rPr>
        <w:t>Objective</w:t>
      </w:r>
      <w:r>
        <w:rPr>
          <w:noProof/>
        </w:rPr>
        <w:tab/>
      </w:r>
      <w:r>
        <w:rPr>
          <w:noProof/>
        </w:rPr>
        <w:fldChar w:fldCharType="begin"/>
      </w:r>
      <w:r>
        <w:rPr>
          <w:noProof/>
        </w:rPr>
        <w:instrText xml:space="preserve"> PAGEREF _Toc360126881 \h </w:instrText>
      </w:r>
      <w:r>
        <w:rPr>
          <w:noProof/>
        </w:rPr>
      </w:r>
      <w:r>
        <w:rPr>
          <w:noProof/>
        </w:rPr>
        <w:fldChar w:fldCharType="separate"/>
      </w:r>
      <w:r>
        <w:rPr>
          <w:noProof/>
        </w:rPr>
        <w:t>5</w:t>
      </w:r>
      <w:r>
        <w:rPr>
          <w:noProof/>
        </w:rPr>
        <w:fldChar w:fldCharType="end"/>
      </w:r>
    </w:p>
    <w:p w:rsidR="00CC5EC0" w:rsidRDefault="00CC5EC0">
      <w:pPr>
        <w:pStyle w:val="TOC2"/>
        <w:rPr>
          <w:rFonts w:asciiTheme="minorHAnsi" w:eastAsiaTheme="minorEastAsia" w:hAnsiTheme="minorHAnsi" w:cstheme="minorBidi"/>
          <w:bCs w:val="0"/>
          <w:noProof/>
          <w:szCs w:val="22"/>
          <w:lang w:eastAsia="en-GB"/>
        </w:rPr>
      </w:pPr>
      <w:r w:rsidRPr="00E05D2C">
        <w:rPr>
          <w:rFonts w:ascii="Arial Bold" w:hAnsi="Arial Bold"/>
          <w:noProof/>
        </w:rPr>
        <w:t>1.3</w:t>
      </w:r>
      <w:r>
        <w:rPr>
          <w:rFonts w:asciiTheme="minorHAnsi" w:eastAsiaTheme="minorEastAsia" w:hAnsiTheme="minorHAnsi" w:cstheme="minorBidi"/>
          <w:bCs w:val="0"/>
          <w:noProof/>
          <w:szCs w:val="22"/>
          <w:lang w:eastAsia="en-GB"/>
        </w:rPr>
        <w:tab/>
      </w:r>
      <w:r>
        <w:rPr>
          <w:noProof/>
        </w:rPr>
        <w:t>Course Outline</w:t>
      </w:r>
      <w:r>
        <w:rPr>
          <w:noProof/>
        </w:rPr>
        <w:tab/>
      </w:r>
      <w:r>
        <w:rPr>
          <w:noProof/>
        </w:rPr>
        <w:fldChar w:fldCharType="begin"/>
      </w:r>
      <w:r>
        <w:rPr>
          <w:noProof/>
        </w:rPr>
        <w:instrText xml:space="preserve"> PAGEREF _Toc360126882 \h </w:instrText>
      </w:r>
      <w:r>
        <w:rPr>
          <w:noProof/>
        </w:rPr>
      </w:r>
      <w:r>
        <w:rPr>
          <w:noProof/>
        </w:rPr>
        <w:fldChar w:fldCharType="separate"/>
      </w:r>
      <w:r>
        <w:rPr>
          <w:noProof/>
        </w:rPr>
        <w:t>5</w:t>
      </w:r>
      <w:r>
        <w:rPr>
          <w:noProof/>
        </w:rPr>
        <w:fldChar w:fldCharType="end"/>
      </w:r>
    </w:p>
    <w:p w:rsidR="00CC5EC0" w:rsidRDefault="00CC5EC0">
      <w:pPr>
        <w:pStyle w:val="TOC2"/>
        <w:rPr>
          <w:rFonts w:asciiTheme="minorHAnsi" w:eastAsiaTheme="minorEastAsia" w:hAnsiTheme="minorHAnsi" w:cstheme="minorBidi"/>
          <w:bCs w:val="0"/>
          <w:noProof/>
          <w:szCs w:val="22"/>
          <w:lang w:eastAsia="en-GB"/>
        </w:rPr>
      </w:pPr>
      <w:r w:rsidRPr="00E05D2C">
        <w:rPr>
          <w:rFonts w:ascii="Arial Bold" w:hAnsi="Arial Bold"/>
          <w:noProof/>
        </w:rPr>
        <w:t>1.4</w:t>
      </w:r>
      <w:r>
        <w:rPr>
          <w:rFonts w:asciiTheme="minorHAnsi" w:eastAsiaTheme="minorEastAsia" w:hAnsiTheme="minorHAnsi" w:cstheme="minorBidi"/>
          <w:bCs w:val="0"/>
          <w:noProof/>
          <w:szCs w:val="22"/>
          <w:lang w:eastAsia="en-GB"/>
        </w:rPr>
        <w:tab/>
      </w:r>
      <w:r>
        <w:rPr>
          <w:noProof/>
        </w:rPr>
        <w:t>Table of Teaching Modules</w:t>
      </w:r>
      <w:r>
        <w:rPr>
          <w:noProof/>
        </w:rPr>
        <w:tab/>
      </w:r>
      <w:r>
        <w:rPr>
          <w:noProof/>
        </w:rPr>
        <w:fldChar w:fldCharType="begin"/>
      </w:r>
      <w:r>
        <w:rPr>
          <w:noProof/>
        </w:rPr>
        <w:instrText xml:space="preserve"> PAGEREF _Toc360126883 \h </w:instrText>
      </w:r>
      <w:r>
        <w:rPr>
          <w:noProof/>
        </w:rPr>
      </w:r>
      <w:r>
        <w:rPr>
          <w:noProof/>
        </w:rPr>
        <w:fldChar w:fldCharType="separate"/>
      </w:r>
      <w:r>
        <w:rPr>
          <w:noProof/>
        </w:rPr>
        <w:t>5</w:t>
      </w:r>
      <w:r>
        <w:rPr>
          <w:noProof/>
        </w:rPr>
        <w:fldChar w:fldCharType="end"/>
      </w:r>
    </w:p>
    <w:p w:rsidR="00CC5EC0" w:rsidRDefault="00CC5EC0">
      <w:pPr>
        <w:pStyle w:val="TOC2"/>
        <w:rPr>
          <w:rFonts w:asciiTheme="minorHAnsi" w:eastAsiaTheme="minorEastAsia" w:hAnsiTheme="minorHAnsi" w:cstheme="minorBidi"/>
          <w:bCs w:val="0"/>
          <w:noProof/>
          <w:szCs w:val="22"/>
          <w:lang w:eastAsia="en-GB"/>
        </w:rPr>
      </w:pPr>
      <w:r w:rsidRPr="00E05D2C">
        <w:rPr>
          <w:rFonts w:ascii="Arial Bold" w:hAnsi="Arial Bold"/>
          <w:noProof/>
        </w:rPr>
        <w:t>1.5</w:t>
      </w:r>
      <w:r>
        <w:rPr>
          <w:rFonts w:asciiTheme="minorHAnsi" w:eastAsiaTheme="minorEastAsia" w:hAnsiTheme="minorHAnsi" w:cstheme="minorBidi"/>
          <w:bCs w:val="0"/>
          <w:noProof/>
          <w:szCs w:val="22"/>
          <w:lang w:eastAsia="en-GB"/>
        </w:rPr>
        <w:tab/>
      </w:r>
      <w:r>
        <w:rPr>
          <w:noProof/>
        </w:rPr>
        <w:t>Specific Course Related Teaching Aids</w:t>
      </w:r>
      <w:r>
        <w:rPr>
          <w:noProof/>
        </w:rPr>
        <w:tab/>
      </w:r>
      <w:r>
        <w:rPr>
          <w:noProof/>
        </w:rPr>
        <w:fldChar w:fldCharType="begin"/>
      </w:r>
      <w:r>
        <w:rPr>
          <w:noProof/>
        </w:rPr>
        <w:instrText xml:space="preserve"> PAGEREF _Toc360126884 \h </w:instrText>
      </w:r>
      <w:r>
        <w:rPr>
          <w:noProof/>
        </w:rPr>
      </w:r>
      <w:r>
        <w:rPr>
          <w:noProof/>
        </w:rPr>
        <w:fldChar w:fldCharType="separate"/>
      </w:r>
      <w:r>
        <w:rPr>
          <w:noProof/>
        </w:rPr>
        <w:t>6</w:t>
      </w:r>
      <w:r>
        <w:rPr>
          <w:noProof/>
        </w:rPr>
        <w:fldChar w:fldCharType="end"/>
      </w:r>
    </w:p>
    <w:p w:rsidR="00CC5EC0" w:rsidRDefault="00CC5EC0">
      <w:pPr>
        <w:pStyle w:val="TOC2"/>
        <w:rPr>
          <w:rFonts w:asciiTheme="minorHAnsi" w:eastAsiaTheme="minorEastAsia" w:hAnsiTheme="minorHAnsi" w:cstheme="minorBidi"/>
          <w:bCs w:val="0"/>
          <w:noProof/>
          <w:szCs w:val="22"/>
          <w:lang w:eastAsia="en-GB"/>
        </w:rPr>
      </w:pPr>
      <w:r w:rsidRPr="00E05D2C">
        <w:rPr>
          <w:rFonts w:ascii="Arial Bold" w:hAnsi="Arial Bold"/>
          <w:noProof/>
        </w:rPr>
        <w:t>1.6</w:t>
      </w:r>
      <w:r>
        <w:rPr>
          <w:rFonts w:asciiTheme="minorHAnsi" w:eastAsiaTheme="minorEastAsia" w:hAnsiTheme="minorHAnsi" w:cstheme="minorBidi"/>
          <w:bCs w:val="0"/>
          <w:noProof/>
          <w:szCs w:val="22"/>
          <w:lang w:eastAsia="en-GB"/>
        </w:rPr>
        <w:tab/>
      </w:r>
      <w:r>
        <w:rPr>
          <w:noProof/>
        </w:rPr>
        <w:t>References</w:t>
      </w:r>
      <w:r>
        <w:rPr>
          <w:noProof/>
        </w:rPr>
        <w:tab/>
      </w:r>
      <w:r>
        <w:rPr>
          <w:noProof/>
        </w:rPr>
        <w:fldChar w:fldCharType="begin"/>
      </w:r>
      <w:r>
        <w:rPr>
          <w:noProof/>
        </w:rPr>
        <w:instrText xml:space="preserve"> PAGEREF _Toc360126885 \h </w:instrText>
      </w:r>
      <w:r>
        <w:rPr>
          <w:noProof/>
        </w:rPr>
      </w:r>
      <w:r>
        <w:rPr>
          <w:noProof/>
        </w:rPr>
        <w:fldChar w:fldCharType="separate"/>
      </w:r>
      <w:r>
        <w:rPr>
          <w:noProof/>
        </w:rPr>
        <w:t>6</w:t>
      </w:r>
      <w:r>
        <w:rPr>
          <w:noProof/>
        </w:rPr>
        <w:fldChar w:fldCharType="end"/>
      </w:r>
    </w:p>
    <w:p w:rsidR="00CC5EC0" w:rsidRDefault="00CC5EC0">
      <w:pPr>
        <w:pStyle w:val="TOC1"/>
        <w:rPr>
          <w:rFonts w:asciiTheme="minorHAnsi" w:eastAsiaTheme="minorEastAsia" w:hAnsiTheme="minorHAnsi" w:cstheme="minorBidi"/>
          <w:b w:val="0"/>
          <w:bCs w:val="0"/>
          <w:caps w:val="0"/>
          <w:noProof/>
          <w:szCs w:val="22"/>
          <w:lang w:eastAsia="en-GB"/>
        </w:rPr>
      </w:pPr>
      <w:r w:rsidRPr="00E05D2C">
        <w:rPr>
          <w:rFonts w:ascii="Arial Bold" w:hAnsi="Arial Bold"/>
          <w:noProof/>
        </w:rPr>
        <w:t>2</w:t>
      </w:r>
      <w:r>
        <w:rPr>
          <w:rFonts w:asciiTheme="minorHAnsi" w:eastAsiaTheme="minorEastAsia" w:hAnsiTheme="minorHAnsi" w:cstheme="minorBidi"/>
          <w:b w:val="0"/>
          <w:bCs w:val="0"/>
          <w:caps w:val="0"/>
          <w:noProof/>
          <w:szCs w:val="22"/>
          <w:lang w:eastAsia="en-GB"/>
        </w:rPr>
        <w:tab/>
      </w:r>
      <w:r>
        <w:rPr>
          <w:noProof/>
        </w:rPr>
        <w:t>PART B - TEACHING MODULES</w:t>
      </w:r>
      <w:r>
        <w:rPr>
          <w:noProof/>
        </w:rPr>
        <w:tab/>
      </w:r>
      <w:r>
        <w:rPr>
          <w:noProof/>
        </w:rPr>
        <w:fldChar w:fldCharType="begin"/>
      </w:r>
      <w:r>
        <w:rPr>
          <w:noProof/>
        </w:rPr>
        <w:instrText xml:space="preserve"> PAGEREF _Toc360126886 \h </w:instrText>
      </w:r>
      <w:r>
        <w:rPr>
          <w:noProof/>
        </w:rPr>
      </w:r>
      <w:r>
        <w:rPr>
          <w:noProof/>
        </w:rPr>
        <w:fldChar w:fldCharType="separate"/>
      </w:r>
      <w:r>
        <w:rPr>
          <w:noProof/>
        </w:rPr>
        <w:t>6</w:t>
      </w:r>
      <w:r>
        <w:rPr>
          <w:noProof/>
        </w:rPr>
        <w:fldChar w:fldCharType="end"/>
      </w:r>
    </w:p>
    <w:p w:rsidR="00CC5EC0" w:rsidRDefault="00CC5EC0">
      <w:pPr>
        <w:pStyle w:val="TOC2"/>
        <w:rPr>
          <w:rFonts w:asciiTheme="minorHAnsi" w:eastAsiaTheme="minorEastAsia" w:hAnsiTheme="minorHAnsi" w:cstheme="minorBidi"/>
          <w:bCs w:val="0"/>
          <w:noProof/>
          <w:szCs w:val="22"/>
          <w:lang w:eastAsia="en-GB"/>
        </w:rPr>
      </w:pPr>
      <w:r w:rsidRPr="00E05D2C">
        <w:rPr>
          <w:rFonts w:ascii="Arial Bold" w:hAnsi="Arial Bold"/>
          <w:noProof/>
        </w:rPr>
        <w:t>2.1</w:t>
      </w:r>
      <w:r>
        <w:rPr>
          <w:rFonts w:asciiTheme="minorHAnsi" w:eastAsiaTheme="minorEastAsia" w:hAnsiTheme="minorHAnsi" w:cstheme="minorBidi"/>
          <w:bCs w:val="0"/>
          <w:noProof/>
          <w:szCs w:val="22"/>
          <w:lang w:eastAsia="en-GB"/>
        </w:rPr>
        <w:tab/>
      </w:r>
      <w:r>
        <w:rPr>
          <w:noProof/>
        </w:rPr>
        <w:t>Module 1 – Introduction to lightning protection</w:t>
      </w:r>
      <w:r>
        <w:rPr>
          <w:noProof/>
        </w:rPr>
        <w:tab/>
      </w:r>
      <w:r>
        <w:rPr>
          <w:noProof/>
        </w:rPr>
        <w:fldChar w:fldCharType="begin"/>
      </w:r>
      <w:r>
        <w:rPr>
          <w:noProof/>
        </w:rPr>
        <w:instrText xml:space="preserve"> PAGEREF _Toc360126887 \h </w:instrText>
      </w:r>
      <w:r>
        <w:rPr>
          <w:noProof/>
        </w:rPr>
      </w:r>
      <w:r>
        <w:rPr>
          <w:noProof/>
        </w:rPr>
        <w:fldChar w:fldCharType="separate"/>
      </w:r>
      <w:r>
        <w:rPr>
          <w:noProof/>
        </w:rPr>
        <w:t>6</w:t>
      </w:r>
      <w:r>
        <w:rPr>
          <w:noProof/>
        </w:rPr>
        <w:fldChar w:fldCharType="end"/>
      </w:r>
    </w:p>
    <w:p w:rsidR="00CC5EC0" w:rsidRDefault="00CC5EC0">
      <w:pPr>
        <w:pStyle w:val="TOC2"/>
        <w:rPr>
          <w:rFonts w:asciiTheme="minorHAnsi" w:eastAsiaTheme="minorEastAsia" w:hAnsiTheme="minorHAnsi" w:cstheme="minorBidi"/>
          <w:bCs w:val="0"/>
          <w:noProof/>
          <w:szCs w:val="22"/>
          <w:lang w:eastAsia="en-GB"/>
        </w:rPr>
      </w:pPr>
      <w:r w:rsidRPr="00E05D2C">
        <w:rPr>
          <w:rFonts w:ascii="Arial Bold" w:hAnsi="Arial Bold"/>
          <w:noProof/>
        </w:rPr>
        <w:t>2.2</w:t>
      </w:r>
      <w:r>
        <w:rPr>
          <w:rFonts w:asciiTheme="minorHAnsi" w:eastAsiaTheme="minorEastAsia" w:hAnsiTheme="minorHAnsi" w:cstheme="minorBidi"/>
          <w:bCs w:val="0"/>
          <w:noProof/>
          <w:szCs w:val="22"/>
          <w:lang w:eastAsia="en-GB"/>
        </w:rPr>
        <w:tab/>
      </w:r>
      <w:r>
        <w:rPr>
          <w:noProof/>
        </w:rPr>
        <w:t>Module 2 – Risk Assessment</w:t>
      </w:r>
      <w:r>
        <w:rPr>
          <w:noProof/>
        </w:rPr>
        <w:tab/>
      </w:r>
      <w:r>
        <w:rPr>
          <w:noProof/>
        </w:rPr>
        <w:fldChar w:fldCharType="begin"/>
      </w:r>
      <w:r>
        <w:rPr>
          <w:noProof/>
        </w:rPr>
        <w:instrText xml:space="preserve"> PAGEREF _Toc360126888 \h </w:instrText>
      </w:r>
      <w:r>
        <w:rPr>
          <w:noProof/>
        </w:rPr>
      </w:r>
      <w:r>
        <w:rPr>
          <w:noProof/>
        </w:rPr>
        <w:fldChar w:fldCharType="separate"/>
      </w:r>
      <w:r>
        <w:rPr>
          <w:noProof/>
        </w:rPr>
        <w:t>7</w:t>
      </w:r>
      <w:r>
        <w:rPr>
          <w:noProof/>
        </w:rPr>
        <w:fldChar w:fldCharType="end"/>
      </w:r>
    </w:p>
    <w:p w:rsidR="00CC5EC0" w:rsidRDefault="00CC5EC0">
      <w:pPr>
        <w:pStyle w:val="TOC2"/>
        <w:rPr>
          <w:rFonts w:asciiTheme="minorHAnsi" w:eastAsiaTheme="minorEastAsia" w:hAnsiTheme="minorHAnsi" w:cstheme="minorBidi"/>
          <w:bCs w:val="0"/>
          <w:noProof/>
          <w:szCs w:val="22"/>
          <w:lang w:eastAsia="en-GB"/>
        </w:rPr>
      </w:pPr>
      <w:r w:rsidRPr="00E05D2C">
        <w:rPr>
          <w:rFonts w:ascii="Arial Bold" w:hAnsi="Arial Bold"/>
          <w:noProof/>
        </w:rPr>
        <w:t>2.3</w:t>
      </w:r>
      <w:r>
        <w:rPr>
          <w:rFonts w:asciiTheme="minorHAnsi" w:eastAsiaTheme="minorEastAsia" w:hAnsiTheme="minorHAnsi" w:cstheme="minorBidi"/>
          <w:bCs w:val="0"/>
          <w:noProof/>
          <w:szCs w:val="22"/>
          <w:lang w:eastAsia="en-GB"/>
        </w:rPr>
        <w:tab/>
      </w:r>
      <w:r>
        <w:rPr>
          <w:noProof/>
        </w:rPr>
        <w:t>Module 3 – Physical Protection Design</w:t>
      </w:r>
      <w:r>
        <w:rPr>
          <w:noProof/>
        </w:rPr>
        <w:tab/>
      </w:r>
      <w:r>
        <w:rPr>
          <w:noProof/>
        </w:rPr>
        <w:fldChar w:fldCharType="begin"/>
      </w:r>
      <w:r>
        <w:rPr>
          <w:noProof/>
        </w:rPr>
        <w:instrText xml:space="preserve"> PAGEREF _Toc360126889 \h </w:instrText>
      </w:r>
      <w:r>
        <w:rPr>
          <w:noProof/>
        </w:rPr>
      </w:r>
      <w:r>
        <w:rPr>
          <w:noProof/>
        </w:rPr>
        <w:fldChar w:fldCharType="separate"/>
      </w:r>
      <w:r>
        <w:rPr>
          <w:noProof/>
        </w:rPr>
        <w:t>7</w:t>
      </w:r>
      <w:r>
        <w:rPr>
          <w:noProof/>
        </w:rPr>
        <w:fldChar w:fldCharType="end"/>
      </w:r>
    </w:p>
    <w:p w:rsidR="00CC5EC0" w:rsidRDefault="00CC5EC0">
      <w:pPr>
        <w:pStyle w:val="TOC2"/>
        <w:rPr>
          <w:rFonts w:asciiTheme="minorHAnsi" w:eastAsiaTheme="minorEastAsia" w:hAnsiTheme="minorHAnsi" w:cstheme="minorBidi"/>
          <w:bCs w:val="0"/>
          <w:noProof/>
          <w:szCs w:val="22"/>
          <w:lang w:eastAsia="en-GB"/>
        </w:rPr>
      </w:pPr>
      <w:r w:rsidRPr="00E05D2C">
        <w:rPr>
          <w:rFonts w:ascii="Arial Bold" w:hAnsi="Arial Bold"/>
          <w:noProof/>
        </w:rPr>
        <w:t>2.4</w:t>
      </w:r>
      <w:r>
        <w:rPr>
          <w:rFonts w:asciiTheme="minorHAnsi" w:eastAsiaTheme="minorEastAsia" w:hAnsiTheme="minorHAnsi" w:cstheme="minorBidi"/>
          <w:bCs w:val="0"/>
          <w:noProof/>
          <w:szCs w:val="22"/>
          <w:lang w:eastAsia="en-GB"/>
        </w:rPr>
        <w:tab/>
      </w:r>
      <w:r>
        <w:rPr>
          <w:noProof/>
        </w:rPr>
        <w:t>Module 4 – Surge Protection Design</w:t>
      </w:r>
      <w:r>
        <w:rPr>
          <w:noProof/>
        </w:rPr>
        <w:tab/>
      </w:r>
      <w:r>
        <w:rPr>
          <w:noProof/>
        </w:rPr>
        <w:fldChar w:fldCharType="begin"/>
      </w:r>
      <w:r>
        <w:rPr>
          <w:noProof/>
        </w:rPr>
        <w:instrText xml:space="preserve"> PAGEREF _Toc360126890 \h </w:instrText>
      </w:r>
      <w:r>
        <w:rPr>
          <w:noProof/>
        </w:rPr>
      </w:r>
      <w:r>
        <w:rPr>
          <w:noProof/>
        </w:rPr>
        <w:fldChar w:fldCharType="separate"/>
      </w:r>
      <w:r>
        <w:rPr>
          <w:noProof/>
        </w:rPr>
        <w:t>7</w:t>
      </w:r>
      <w:r>
        <w:rPr>
          <w:noProof/>
        </w:rPr>
        <w:fldChar w:fldCharType="end"/>
      </w:r>
    </w:p>
    <w:p w:rsidR="00CC5EC0" w:rsidRDefault="00CC5EC0">
      <w:pPr>
        <w:pStyle w:val="TOC2"/>
        <w:rPr>
          <w:rFonts w:asciiTheme="minorHAnsi" w:eastAsiaTheme="minorEastAsia" w:hAnsiTheme="minorHAnsi" w:cstheme="minorBidi"/>
          <w:bCs w:val="0"/>
          <w:noProof/>
          <w:szCs w:val="22"/>
          <w:lang w:eastAsia="en-GB"/>
        </w:rPr>
      </w:pPr>
      <w:r w:rsidRPr="00E05D2C">
        <w:rPr>
          <w:rFonts w:ascii="Arial Bold" w:hAnsi="Arial Bold"/>
          <w:noProof/>
        </w:rPr>
        <w:t>2.5</w:t>
      </w:r>
      <w:r>
        <w:rPr>
          <w:rFonts w:asciiTheme="minorHAnsi" w:eastAsiaTheme="minorEastAsia" w:hAnsiTheme="minorHAnsi" w:cstheme="minorBidi"/>
          <w:bCs w:val="0"/>
          <w:noProof/>
          <w:szCs w:val="22"/>
          <w:lang w:eastAsia="en-GB"/>
        </w:rPr>
        <w:tab/>
      </w:r>
      <w:r>
        <w:rPr>
          <w:noProof/>
        </w:rPr>
        <w:t>Module 5 - Examples of good design practice for AtoNs</w:t>
      </w:r>
      <w:r>
        <w:rPr>
          <w:noProof/>
        </w:rPr>
        <w:tab/>
      </w:r>
      <w:r>
        <w:rPr>
          <w:noProof/>
        </w:rPr>
        <w:fldChar w:fldCharType="begin"/>
      </w:r>
      <w:r>
        <w:rPr>
          <w:noProof/>
        </w:rPr>
        <w:instrText xml:space="preserve"> PAGEREF _Toc360126891 \h </w:instrText>
      </w:r>
      <w:r>
        <w:rPr>
          <w:noProof/>
        </w:rPr>
      </w:r>
      <w:r>
        <w:rPr>
          <w:noProof/>
        </w:rPr>
        <w:fldChar w:fldCharType="separate"/>
      </w:r>
      <w:r>
        <w:rPr>
          <w:noProof/>
        </w:rPr>
        <w:t>8</w:t>
      </w:r>
      <w:r>
        <w:rPr>
          <w:noProof/>
        </w:rPr>
        <w:fldChar w:fldCharType="end"/>
      </w:r>
    </w:p>
    <w:p w:rsidR="00CC5EC0" w:rsidRDefault="00CC5EC0">
      <w:pPr>
        <w:pStyle w:val="TOC2"/>
        <w:rPr>
          <w:rFonts w:asciiTheme="minorHAnsi" w:eastAsiaTheme="minorEastAsia" w:hAnsiTheme="minorHAnsi" w:cstheme="minorBidi"/>
          <w:bCs w:val="0"/>
          <w:noProof/>
          <w:szCs w:val="22"/>
          <w:lang w:eastAsia="en-GB"/>
        </w:rPr>
      </w:pPr>
      <w:r w:rsidRPr="00E05D2C">
        <w:rPr>
          <w:rFonts w:ascii="Arial Bold" w:hAnsi="Arial Bold"/>
          <w:noProof/>
        </w:rPr>
        <w:t>2.6</w:t>
      </w:r>
      <w:r>
        <w:rPr>
          <w:rFonts w:asciiTheme="minorHAnsi" w:eastAsiaTheme="minorEastAsia" w:hAnsiTheme="minorHAnsi" w:cstheme="minorBidi"/>
          <w:bCs w:val="0"/>
          <w:noProof/>
          <w:szCs w:val="22"/>
          <w:lang w:eastAsia="en-GB"/>
        </w:rPr>
        <w:tab/>
      </w:r>
      <w:r>
        <w:rPr>
          <w:noProof/>
        </w:rPr>
        <w:t>Module 6 – Lightning Protection System Maintenance</w:t>
      </w:r>
      <w:r>
        <w:rPr>
          <w:noProof/>
        </w:rPr>
        <w:tab/>
      </w:r>
      <w:r>
        <w:rPr>
          <w:noProof/>
        </w:rPr>
        <w:fldChar w:fldCharType="begin"/>
      </w:r>
      <w:r>
        <w:rPr>
          <w:noProof/>
        </w:rPr>
        <w:instrText xml:space="preserve"> PAGEREF _Toc360126892 \h </w:instrText>
      </w:r>
      <w:r>
        <w:rPr>
          <w:noProof/>
        </w:rPr>
      </w:r>
      <w:r>
        <w:rPr>
          <w:noProof/>
        </w:rPr>
        <w:fldChar w:fldCharType="separate"/>
      </w:r>
      <w:r>
        <w:rPr>
          <w:noProof/>
        </w:rPr>
        <w:t>9</w:t>
      </w:r>
      <w:r>
        <w:rPr>
          <w:noProof/>
        </w:rPr>
        <w:fldChar w:fldCharType="end"/>
      </w:r>
    </w:p>
    <w:p w:rsidR="00CC5EC0" w:rsidRDefault="00CC5EC0">
      <w:pPr>
        <w:pStyle w:val="TOC2"/>
        <w:rPr>
          <w:rFonts w:asciiTheme="minorHAnsi" w:eastAsiaTheme="minorEastAsia" w:hAnsiTheme="minorHAnsi" w:cstheme="minorBidi"/>
          <w:bCs w:val="0"/>
          <w:noProof/>
          <w:szCs w:val="22"/>
          <w:lang w:eastAsia="en-GB"/>
        </w:rPr>
      </w:pPr>
      <w:r w:rsidRPr="00E05D2C">
        <w:rPr>
          <w:rFonts w:ascii="Arial Bold" w:hAnsi="Arial Bold"/>
          <w:noProof/>
        </w:rPr>
        <w:t>2.7</w:t>
      </w:r>
      <w:r>
        <w:rPr>
          <w:rFonts w:asciiTheme="minorHAnsi" w:eastAsiaTheme="minorEastAsia" w:hAnsiTheme="minorHAnsi" w:cstheme="minorBidi"/>
          <w:bCs w:val="0"/>
          <w:noProof/>
          <w:szCs w:val="22"/>
          <w:lang w:eastAsia="en-GB"/>
        </w:rPr>
        <w:tab/>
      </w:r>
      <w:r>
        <w:rPr>
          <w:noProof/>
        </w:rPr>
        <w:t>Module 7 – Practical maintenance to a Lightning Protection Systems</w:t>
      </w:r>
      <w:r>
        <w:rPr>
          <w:noProof/>
        </w:rPr>
        <w:tab/>
      </w:r>
      <w:r>
        <w:rPr>
          <w:noProof/>
        </w:rPr>
        <w:fldChar w:fldCharType="begin"/>
      </w:r>
      <w:r>
        <w:rPr>
          <w:noProof/>
        </w:rPr>
        <w:instrText xml:space="preserve"> PAGEREF _Toc360126893 \h </w:instrText>
      </w:r>
      <w:r>
        <w:rPr>
          <w:noProof/>
        </w:rPr>
      </w:r>
      <w:r>
        <w:rPr>
          <w:noProof/>
        </w:rPr>
        <w:fldChar w:fldCharType="separate"/>
      </w:r>
      <w:r>
        <w:rPr>
          <w:noProof/>
        </w:rPr>
        <w:t>9</w:t>
      </w:r>
      <w:r>
        <w:rPr>
          <w:noProof/>
        </w:rPr>
        <w:fldChar w:fldCharType="end"/>
      </w:r>
    </w:p>
    <w:p w:rsidR="00394A72" w:rsidRDefault="004C2D32" w:rsidP="00296826">
      <w:pPr>
        <w:rPr>
          <w:rFonts w:cs="Arial"/>
        </w:rPr>
      </w:pPr>
      <w:r>
        <w:rPr>
          <w:rFonts w:cs="Arial"/>
        </w:rPr>
        <w:fldChar w:fldCharType="end"/>
      </w:r>
    </w:p>
    <w:p w:rsidR="00394A72" w:rsidRPr="002E6C03" w:rsidRDefault="00394A72" w:rsidP="002E6C03">
      <w:pPr>
        <w:tabs>
          <w:tab w:val="center" w:pos="4729"/>
        </w:tabs>
        <w:rPr>
          <w:rFonts w:cs="Arial"/>
        </w:rPr>
      </w:pPr>
    </w:p>
    <w:p w:rsidR="00394A72" w:rsidRDefault="00394A72">
      <w:pPr>
        <w:rPr>
          <w:rFonts w:cs="Arial"/>
        </w:rPr>
      </w:pPr>
      <w:r>
        <w:rPr>
          <w:rFonts w:cs="Arial"/>
        </w:rPr>
        <w:br w:type="page"/>
      </w:r>
    </w:p>
    <w:p w:rsidR="00394A72" w:rsidRPr="009115AA" w:rsidRDefault="00394A72" w:rsidP="007506CC">
      <w:pPr>
        <w:pStyle w:val="Heading1"/>
      </w:pPr>
      <w:bookmarkStart w:id="12" w:name="_Toc322529300"/>
      <w:bookmarkStart w:id="13" w:name="_Toc322529516"/>
      <w:bookmarkStart w:id="14" w:name="_Toc322529565"/>
      <w:bookmarkStart w:id="15" w:name="_Toc360126879"/>
      <w:r w:rsidRPr="009115AA">
        <w:lastRenderedPageBreak/>
        <w:t xml:space="preserve">PART A - </w:t>
      </w:r>
      <w:r w:rsidRPr="00676676">
        <w:t>COURSE</w:t>
      </w:r>
      <w:r w:rsidRPr="009115AA">
        <w:t xml:space="preserve"> OVERVIEW</w:t>
      </w:r>
      <w:bookmarkEnd w:id="12"/>
      <w:bookmarkEnd w:id="13"/>
      <w:bookmarkEnd w:id="14"/>
      <w:bookmarkEnd w:id="15"/>
    </w:p>
    <w:p w:rsidR="00394A72" w:rsidRDefault="00394A72" w:rsidP="005D495F">
      <w:pPr>
        <w:pStyle w:val="Heading2"/>
      </w:pPr>
      <w:bookmarkStart w:id="16" w:name="_Toc322529517"/>
      <w:bookmarkStart w:id="17" w:name="_Toc322529566"/>
      <w:bookmarkStart w:id="18" w:name="_Toc360126880"/>
      <w:r>
        <w:t>Scope</w:t>
      </w:r>
      <w:bookmarkEnd w:id="16"/>
      <w:bookmarkEnd w:id="17"/>
      <w:bookmarkEnd w:id="18"/>
    </w:p>
    <w:p w:rsidR="00394A72" w:rsidRPr="00C93DAC" w:rsidRDefault="00394A72" w:rsidP="00080131">
      <w:pPr>
        <w:pStyle w:val="BodyText"/>
      </w:pPr>
      <w:r w:rsidRPr="00BC22E9">
        <w:t xml:space="preserve">This course is intended to provide technicians with the </w:t>
      </w:r>
      <w:r w:rsidR="00034008">
        <w:t xml:space="preserve">theoretical and </w:t>
      </w:r>
      <w:r w:rsidR="00C867B1">
        <w:t xml:space="preserve">practical </w:t>
      </w:r>
      <w:r w:rsidRPr="00BC22E9">
        <w:t xml:space="preserve">training necessary to </w:t>
      </w:r>
      <w:r w:rsidR="00824C0C">
        <w:t xml:space="preserve">have a </w:t>
      </w:r>
      <w:r w:rsidR="00A84C0A">
        <w:t>satisfactory</w:t>
      </w:r>
      <w:r w:rsidR="00034008">
        <w:t xml:space="preserve"> </w:t>
      </w:r>
      <w:r w:rsidR="00824C0C">
        <w:t xml:space="preserve">understanding of </w:t>
      </w:r>
      <w:r w:rsidR="0007622B">
        <w:t xml:space="preserve">the </w:t>
      </w:r>
      <w:r w:rsidR="003939D9" w:rsidRPr="00C93DAC">
        <w:t xml:space="preserve">factors </w:t>
      </w:r>
      <w:r w:rsidR="00CE139A" w:rsidRPr="00C93DAC">
        <w:t>influencing</w:t>
      </w:r>
      <w:r w:rsidR="003939D9" w:rsidRPr="00C93DAC">
        <w:t xml:space="preserve"> effective lightning protection and the maintenance necessary to ensure a safe and effective system.</w:t>
      </w:r>
    </w:p>
    <w:p w:rsidR="00394A72" w:rsidRPr="00E01B7D" w:rsidRDefault="005D0E50" w:rsidP="00080131">
      <w:pPr>
        <w:pStyle w:val="BodyText"/>
      </w:pPr>
      <w:del w:id="19" w:author="stephen" w:date="2013-09-18T10:55:00Z">
        <w:r w:rsidDel="002D0C8B">
          <w:delText xml:space="preserve">This course </w:delText>
        </w:r>
        <w:r w:rsidR="00023D48" w:rsidDel="002D0C8B">
          <w:delText xml:space="preserve">should only be conducted after participants have completed successfully </w:delText>
        </w:r>
        <w:r w:rsidR="00740145" w:rsidRPr="00C93DAC" w:rsidDel="002D0C8B">
          <w:delText>Level 2 Module 2</w:delText>
        </w:r>
        <w:r w:rsidR="00023D48" w:rsidRPr="00C93DAC" w:rsidDel="002D0C8B">
          <w:delText xml:space="preserve"> </w:delText>
        </w:r>
        <w:r w:rsidR="00442DFA" w:rsidRPr="00C93DAC" w:rsidDel="002D0C8B">
          <w:delText xml:space="preserve">Element 1.3 </w:delText>
        </w:r>
        <w:r w:rsidR="00023D48" w:rsidRPr="00C93DAC" w:rsidDel="002D0C8B">
          <w:delText xml:space="preserve">which includes an introduction to marine lanterns, light characters and ranges. </w:delText>
        </w:r>
      </w:del>
      <w:r w:rsidR="00023D48" w:rsidRPr="00C93DAC">
        <w:t>Thi</w:t>
      </w:r>
      <w:r w:rsidRPr="00C93DAC">
        <w:t>s</w:t>
      </w:r>
      <w:r w:rsidR="00023D48" w:rsidRPr="00C93DAC">
        <w:t xml:space="preserve"> course is</w:t>
      </w:r>
      <w:r w:rsidRPr="00C93DAC">
        <w:t xml:space="preserve"> intended to be supported by further </w:t>
      </w:r>
      <w:r w:rsidR="0007622B" w:rsidRPr="00C93DAC">
        <w:t xml:space="preserve">practical </w:t>
      </w:r>
      <w:r w:rsidRPr="00C93DAC">
        <w:t>training modules</w:t>
      </w:r>
      <w:r>
        <w:t xml:space="preserve"> on</w:t>
      </w:r>
      <w:ins w:id="20" w:author="peterpd" w:date="2013-04-19T15:26:00Z">
        <w:r w:rsidR="000B7FB7" w:rsidRPr="000B7FB7">
          <w:t xml:space="preserve"> </w:t>
        </w:r>
      </w:ins>
      <w:del w:id="21" w:author="stephen" w:date="2013-09-18T10:59:00Z">
        <w:r w:rsidR="00733983" w:rsidDel="00690C3D">
          <w:delText xml:space="preserve">maintenance </w:delText>
        </w:r>
        <w:r w:rsidR="004B410D" w:rsidDel="00690C3D">
          <w:delText>of</w:delText>
        </w:r>
        <w:r w:rsidR="00733983" w:rsidDel="00690C3D">
          <w:delText xml:space="preserve"> a lightning protection system</w:delText>
        </w:r>
      </w:del>
      <w:ins w:id="22" w:author="stephen" w:date="2013-09-18T10:59:00Z">
        <w:r w:rsidR="00690C3D">
          <w:t>power supply and maintenance records</w:t>
        </w:r>
      </w:ins>
      <w:r w:rsidR="00CE139A" w:rsidRPr="00C93DAC">
        <w:t xml:space="preserve">. </w:t>
      </w:r>
      <w:r w:rsidRPr="00C93DAC">
        <w:t xml:space="preserve">Details </w:t>
      </w:r>
      <w:r>
        <w:t>of these supporting model courses can be found in the Level 2 Technician training overview document IALA WWA L2.0.</w:t>
      </w:r>
    </w:p>
    <w:p w:rsidR="00394A72" w:rsidRDefault="00394A72" w:rsidP="00496B74">
      <w:pPr>
        <w:pStyle w:val="Heading2"/>
      </w:pPr>
      <w:bookmarkStart w:id="23" w:name="_Toc322529518"/>
      <w:bookmarkStart w:id="24" w:name="_Toc322529567"/>
      <w:bookmarkStart w:id="25" w:name="_Toc360126881"/>
      <w:r w:rsidRPr="00BC22E9">
        <w:t>Objective</w:t>
      </w:r>
      <w:bookmarkEnd w:id="23"/>
      <w:bookmarkEnd w:id="24"/>
      <w:bookmarkEnd w:id="25"/>
      <w:r w:rsidRPr="00BC22E9">
        <w:t xml:space="preserve"> </w:t>
      </w:r>
    </w:p>
    <w:p w:rsidR="00394A72" w:rsidRPr="009D23A8" w:rsidRDefault="00394A72" w:rsidP="00080131">
      <w:pPr>
        <w:pStyle w:val="BodyText"/>
      </w:pPr>
      <w:r w:rsidRPr="009D23A8">
        <w:t xml:space="preserve">Upon successful completion of this course, </w:t>
      </w:r>
      <w:r>
        <w:t>participants</w:t>
      </w:r>
      <w:r w:rsidRPr="009D23A8">
        <w:t xml:space="preserve"> will have acquired sufficient knowledge </w:t>
      </w:r>
      <w:r w:rsidR="008C4669">
        <w:t xml:space="preserve">to </w:t>
      </w:r>
      <w:ins w:id="26" w:author="peterpd" w:date="2013-04-19T16:13:00Z">
        <w:r w:rsidR="00DC0419">
          <w:t>understand the re</w:t>
        </w:r>
      </w:ins>
      <w:ins w:id="27" w:author="peterpd" w:date="2013-04-19T16:14:00Z">
        <w:r w:rsidR="00DC0419">
          <w:t>a</w:t>
        </w:r>
      </w:ins>
      <w:ins w:id="28" w:author="peterpd" w:date="2013-04-19T16:13:00Z">
        <w:r w:rsidR="00DC0419">
          <w:t xml:space="preserve">soning behind lightning </w:t>
        </w:r>
      </w:ins>
      <w:r w:rsidR="00CE139A">
        <w:t>protection,</w:t>
      </w:r>
      <w:ins w:id="29" w:author="peterpd" w:date="2013-04-19T16:14:00Z">
        <w:r w:rsidR="00DC0419">
          <w:t xml:space="preserve"> understand how to fit equipment within a lightning protection system and how to maintain an effective operational system</w:t>
        </w:r>
      </w:ins>
      <w:r w:rsidRPr="009D23A8">
        <w:t xml:space="preserve">. </w:t>
      </w:r>
    </w:p>
    <w:p w:rsidR="00394A72" w:rsidRDefault="00394A72" w:rsidP="00496B74">
      <w:pPr>
        <w:pStyle w:val="Heading2"/>
      </w:pPr>
      <w:bookmarkStart w:id="30" w:name="_Toc322529519"/>
      <w:bookmarkStart w:id="31" w:name="_Toc322529568"/>
      <w:bookmarkStart w:id="32" w:name="_Toc360126882"/>
      <w:r w:rsidRPr="00FB3D29">
        <w:t>Course Outline</w:t>
      </w:r>
      <w:bookmarkEnd w:id="30"/>
      <w:bookmarkEnd w:id="31"/>
      <w:bookmarkEnd w:id="32"/>
    </w:p>
    <w:p w:rsidR="00394A72" w:rsidRPr="009D23A8" w:rsidRDefault="00394A72" w:rsidP="00080131">
      <w:pPr>
        <w:pStyle w:val="BodyText"/>
      </w:pPr>
      <w:r w:rsidRPr="00BC22E9">
        <w:t xml:space="preserve">This </w:t>
      </w:r>
      <w:r w:rsidR="00A84C0A">
        <w:t xml:space="preserve">principally </w:t>
      </w:r>
      <w:r w:rsidR="00B72D50">
        <w:t>theoretical</w:t>
      </w:r>
      <w:r w:rsidR="00C3653E">
        <w:t xml:space="preserve"> </w:t>
      </w:r>
      <w:r w:rsidRPr="00BC22E9">
        <w:t xml:space="preserve">course is intended to cover the knowledge required for a technician to </w:t>
      </w:r>
      <w:r w:rsidR="00A37F1F">
        <w:t>understand the components</w:t>
      </w:r>
      <w:r w:rsidR="00095FF3">
        <w:t xml:space="preserve"> of</w:t>
      </w:r>
      <w:r w:rsidR="004B7D53">
        <w:t xml:space="preserve"> </w:t>
      </w:r>
      <w:ins w:id="33" w:author="peterpd" w:date="2013-04-19T16:16:00Z">
        <w:r w:rsidR="00DC0419">
          <w:t xml:space="preserve">a lightning protection system </w:t>
        </w:r>
      </w:ins>
      <w:r w:rsidR="00095FF3">
        <w:t xml:space="preserve">and their </w:t>
      </w:r>
      <w:ins w:id="34" w:author="peterpd" w:date="2013-04-19T16:16:00Z">
        <w:r w:rsidR="00DC0419">
          <w:t>application on different structures</w:t>
        </w:r>
      </w:ins>
      <w:r w:rsidR="00C3653E">
        <w:t xml:space="preserve">. </w:t>
      </w:r>
      <w:r w:rsidRPr="00BC22E9">
        <w:t xml:space="preserve">The complete course </w:t>
      </w:r>
      <w:r>
        <w:t xml:space="preserve">comprises </w:t>
      </w:r>
      <w:ins w:id="35" w:author="peterpd" w:date="2013-04-19T16:17:00Z">
        <w:r w:rsidR="00DC0419">
          <w:t xml:space="preserve">of </w:t>
        </w:r>
      </w:ins>
      <w:ins w:id="36" w:author="peterpd" w:date="2013-06-22T18:09:00Z">
        <w:r w:rsidR="00C542C2">
          <w:t>6</w:t>
        </w:r>
      </w:ins>
      <w:r w:rsidRPr="00BC22E9">
        <w:t xml:space="preserve"> </w:t>
      </w:r>
      <w:r w:rsidR="005409B2">
        <w:t xml:space="preserve">classroom </w:t>
      </w:r>
      <w:r w:rsidRPr="00BC22E9">
        <w:t xml:space="preserve">modules, each of which deals with a specific subject </w:t>
      </w:r>
      <w:r w:rsidR="00095FF3">
        <w:t>concerning</w:t>
      </w:r>
      <w:ins w:id="37" w:author="peterpd" w:date="2013-04-19T16:18:00Z">
        <w:r w:rsidR="00DC0419">
          <w:t xml:space="preserve"> lightning protection</w:t>
        </w:r>
      </w:ins>
      <w:r w:rsidR="00C3653E">
        <w:t xml:space="preserve">. </w:t>
      </w:r>
      <w:r w:rsidR="000F008B">
        <w:t xml:space="preserve">Teaching </w:t>
      </w:r>
      <w:r w:rsidR="00D4071C">
        <w:t>Modul</w:t>
      </w:r>
      <w:r w:rsidR="005409B2">
        <w:t xml:space="preserve">e </w:t>
      </w:r>
      <w:ins w:id="38" w:author="peterpd" w:date="2013-06-22T18:10:00Z">
        <w:r w:rsidR="00C542C2">
          <w:t>7</w:t>
        </w:r>
      </w:ins>
      <w:r w:rsidR="000F008B">
        <w:t xml:space="preserve"> is optional </w:t>
      </w:r>
      <w:ins w:id="39" w:author="peterpd" w:date="2013-06-22T18:11:00Z">
        <w:r w:rsidR="00CE139A" w:rsidRPr="00CE139A">
          <w:t>for those organisations who wish their technicians to have a more practical understanding of maintenance to a lightning protection system.</w:t>
        </w:r>
        <w:r w:rsidR="00CE139A">
          <w:t xml:space="preserve"> </w:t>
        </w:r>
      </w:ins>
      <w:r w:rsidRPr="0003147F">
        <w:t>Each module begins by stating its scope and aims, and then provides a teaching syllabus</w:t>
      </w:r>
      <w:r w:rsidRPr="00BC22E9">
        <w:t>.</w:t>
      </w:r>
    </w:p>
    <w:p w:rsidR="00394A72" w:rsidRDefault="00394A72">
      <w:pPr>
        <w:rPr>
          <w:rFonts w:cs="Arial"/>
          <w:b/>
          <w:sz w:val="35"/>
          <w:szCs w:val="35"/>
        </w:rPr>
      </w:pPr>
    </w:p>
    <w:p w:rsidR="00394A72" w:rsidRPr="000401D9" w:rsidRDefault="00394A72" w:rsidP="00496B74">
      <w:pPr>
        <w:pStyle w:val="Heading2"/>
      </w:pPr>
      <w:bookmarkStart w:id="40" w:name="_Toc322529520"/>
      <w:bookmarkStart w:id="41" w:name="_Toc322529569"/>
      <w:bookmarkStart w:id="42" w:name="_Toc360126883"/>
      <w:r w:rsidRPr="00676676">
        <w:t>Table</w:t>
      </w:r>
      <w:r>
        <w:t xml:space="preserve"> of Teaching M</w:t>
      </w:r>
      <w:r w:rsidRPr="000401D9">
        <w:t>odules</w:t>
      </w:r>
      <w:bookmarkEnd w:id="40"/>
      <w:bookmarkEnd w:id="41"/>
      <w:bookmarkEnd w:id="42"/>
      <w:r w:rsidRPr="000401D9">
        <w:t xml:space="preserve"> </w:t>
      </w:r>
    </w:p>
    <w:tbl>
      <w:tblPr>
        <w:tblW w:w="8949" w:type="dxa"/>
        <w:jc w:val="center"/>
        <w:tblLayout w:type="fixed"/>
        <w:tblLook w:val="0000" w:firstRow="0" w:lastRow="0" w:firstColumn="0" w:lastColumn="0" w:noHBand="0" w:noVBand="0"/>
      </w:tblPr>
      <w:tblGrid>
        <w:gridCol w:w="3124"/>
        <w:gridCol w:w="1296"/>
        <w:gridCol w:w="4529"/>
      </w:tblGrid>
      <w:tr w:rsidR="00394A72" w:rsidRPr="001A35C8" w:rsidTr="005A5150">
        <w:trPr>
          <w:trHeight w:val="557"/>
          <w:jc w:val="center"/>
        </w:trPr>
        <w:tc>
          <w:tcPr>
            <w:tcW w:w="3124" w:type="dxa"/>
            <w:tcBorders>
              <w:top w:val="single" w:sz="6" w:space="0" w:color="000000"/>
              <w:left w:val="single" w:sz="4" w:space="0" w:color="000000"/>
              <w:bottom w:val="single" w:sz="4" w:space="0" w:color="000000"/>
              <w:right w:val="single" w:sz="4" w:space="0" w:color="000000"/>
            </w:tcBorders>
            <w:vAlign w:val="center"/>
          </w:tcPr>
          <w:p w:rsidR="00394A72" w:rsidRPr="0081138A" w:rsidRDefault="00394A72" w:rsidP="005A5150">
            <w:pPr>
              <w:pStyle w:val="Default"/>
              <w:jc w:val="center"/>
              <w:rPr>
                <w:b/>
                <w:sz w:val="22"/>
                <w:szCs w:val="22"/>
              </w:rPr>
            </w:pPr>
            <w:r w:rsidRPr="0081138A">
              <w:rPr>
                <w:b/>
                <w:sz w:val="22"/>
                <w:szCs w:val="22"/>
              </w:rPr>
              <w:t xml:space="preserve">Module </w:t>
            </w:r>
            <w:r>
              <w:rPr>
                <w:b/>
                <w:sz w:val="22"/>
                <w:szCs w:val="22"/>
              </w:rPr>
              <w:t>T</w:t>
            </w:r>
            <w:r w:rsidRPr="0081138A">
              <w:rPr>
                <w:b/>
                <w:sz w:val="22"/>
                <w:szCs w:val="22"/>
              </w:rPr>
              <w:t>itle</w:t>
            </w:r>
          </w:p>
        </w:tc>
        <w:tc>
          <w:tcPr>
            <w:tcW w:w="1296" w:type="dxa"/>
            <w:tcBorders>
              <w:top w:val="single" w:sz="6" w:space="0" w:color="000000"/>
              <w:left w:val="single" w:sz="4" w:space="0" w:color="000000"/>
              <w:bottom w:val="single" w:sz="4" w:space="0" w:color="000000"/>
              <w:right w:val="single" w:sz="4" w:space="0" w:color="000000"/>
            </w:tcBorders>
            <w:vAlign w:val="center"/>
          </w:tcPr>
          <w:p w:rsidR="00394A72" w:rsidRPr="0081138A" w:rsidRDefault="00394A72" w:rsidP="005A5150">
            <w:pPr>
              <w:pStyle w:val="Default"/>
              <w:jc w:val="center"/>
              <w:rPr>
                <w:b/>
                <w:sz w:val="22"/>
                <w:szCs w:val="22"/>
              </w:rPr>
            </w:pPr>
            <w:r w:rsidRPr="0081138A">
              <w:rPr>
                <w:b/>
                <w:sz w:val="22"/>
                <w:szCs w:val="22"/>
              </w:rPr>
              <w:t>Time in hours</w:t>
            </w:r>
          </w:p>
        </w:tc>
        <w:tc>
          <w:tcPr>
            <w:tcW w:w="4529" w:type="dxa"/>
            <w:tcBorders>
              <w:top w:val="single" w:sz="6" w:space="0" w:color="000000"/>
              <w:left w:val="single" w:sz="4" w:space="0" w:color="000000"/>
              <w:bottom w:val="single" w:sz="4" w:space="0" w:color="000000"/>
              <w:right w:val="single" w:sz="4" w:space="0" w:color="000000"/>
            </w:tcBorders>
            <w:vAlign w:val="center"/>
          </w:tcPr>
          <w:p w:rsidR="00394A72" w:rsidRPr="0081138A" w:rsidRDefault="00394A72" w:rsidP="005A5150">
            <w:pPr>
              <w:pStyle w:val="Default"/>
              <w:jc w:val="center"/>
              <w:rPr>
                <w:b/>
                <w:sz w:val="22"/>
                <w:szCs w:val="22"/>
              </w:rPr>
            </w:pPr>
            <w:r w:rsidRPr="0081138A">
              <w:rPr>
                <w:b/>
                <w:sz w:val="22"/>
                <w:szCs w:val="22"/>
              </w:rPr>
              <w:t>Overview</w:t>
            </w:r>
          </w:p>
        </w:tc>
      </w:tr>
      <w:tr w:rsidR="00394A72" w:rsidRPr="001A35C8" w:rsidTr="00AA7A85">
        <w:trPr>
          <w:trHeight w:val="566"/>
          <w:jc w:val="center"/>
        </w:trPr>
        <w:tc>
          <w:tcPr>
            <w:tcW w:w="3124" w:type="dxa"/>
            <w:tcBorders>
              <w:top w:val="single" w:sz="6" w:space="0" w:color="000000"/>
              <w:left w:val="single" w:sz="4" w:space="0" w:color="000000"/>
              <w:bottom w:val="single" w:sz="4" w:space="0" w:color="000000"/>
              <w:right w:val="single" w:sz="4" w:space="0" w:color="000000"/>
            </w:tcBorders>
          </w:tcPr>
          <w:p w:rsidR="00394A72" w:rsidRPr="005A5150" w:rsidRDefault="00537B95" w:rsidP="0003147F">
            <w:pPr>
              <w:pStyle w:val="Default"/>
              <w:rPr>
                <w:sz w:val="22"/>
                <w:szCs w:val="22"/>
              </w:rPr>
            </w:pPr>
            <w:r w:rsidRPr="00733C16">
              <w:rPr>
                <w:noProof/>
                <w:sz w:val="22"/>
              </w:rPr>
              <w:t>Introduction to l</w:t>
            </w:r>
            <w:ins w:id="43" w:author="peterpd" w:date="2013-04-19T16:19:00Z">
              <w:r w:rsidR="0003147F" w:rsidRPr="00733C16">
                <w:rPr>
                  <w:noProof/>
                  <w:sz w:val="22"/>
                </w:rPr>
                <w:t>ightning protection</w:t>
              </w:r>
            </w:ins>
          </w:p>
        </w:tc>
        <w:tc>
          <w:tcPr>
            <w:tcW w:w="1296" w:type="dxa"/>
            <w:tcBorders>
              <w:top w:val="single" w:sz="6" w:space="0" w:color="000000"/>
              <w:left w:val="single" w:sz="4" w:space="0" w:color="000000"/>
              <w:bottom w:val="single" w:sz="4" w:space="0" w:color="000000"/>
              <w:right w:val="single" w:sz="4" w:space="0" w:color="000000"/>
            </w:tcBorders>
            <w:vAlign w:val="center"/>
          </w:tcPr>
          <w:p w:rsidR="00394A72" w:rsidRPr="0003147F" w:rsidRDefault="00157910" w:rsidP="00AA7A85">
            <w:pPr>
              <w:pStyle w:val="Default"/>
              <w:jc w:val="center"/>
              <w:rPr>
                <w:sz w:val="22"/>
                <w:szCs w:val="22"/>
                <w:highlight w:val="yellow"/>
              </w:rPr>
            </w:pPr>
            <w:ins w:id="44" w:author="peterpd" w:date="2013-05-08T21:22:00Z">
              <w:r w:rsidRPr="00157910">
                <w:rPr>
                  <w:sz w:val="22"/>
                  <w:szCs w:val="22"/>
                </w:rPr>
                <w:t>2</w:t>
              </w:r>
            </w:ins>
          </w:p>
        </w:tc>
        <w:tc>
          <w:tcPr>
            <w:tcW w:w="4529" w:type="dxa"/>
            <w:tcBorders>
              <w:top w:val="single" w:sz="6" w:space="0" w:color="000000"/>
              <w:left w:val="single" w:sz="4" w:space="0" w:color="000000"/>
              <w:bottom w:val="single" w:sz="4" w:space="0" w:color="000000"/>
              <w:right w:val="single" w:sz="4" w:space="0" w:color="000000"/>
            </w:tcBorders>
          </w:tcPr>
          <w:p w:rsidR="00394A72" w:rsidRPr="001A35C8" w:rsidRDefault="00394A72" w:rsidP="0003147F">
            <w:r w:rsidRPr="001A35C8">
              <w:rPr>
                <w:rFonts w:cs="Arial"/>
              </w:rPr>
              <w:t xml:space="preserve">This module describes </w:t>
            </w:r>
            <w:r w:rsidR="0003147F">
              <w:rPr>
                <w:rFonts w:cs="Arial"/>
              </w:rPr>
              <w:t xml:space="preserve">how </w:t>
            </w:r>
            <w:ins w:id="45" w:author="peterpd" w:date="2013-04-19T16:23:00Z">
              <w:r w:rsidR="0003147F">
                <w:rPr>
                  <w:rFonts w:cs="Arial"/>
                </w:rPr>
                <w:t>lightn</w:t>
              </w:r>
              <w:r w:rsidR="000E678C">
                <w:rPr>
                  <w:rFonts w:cs="Arial"/>
                </w:rPr>
                <w:t>ing is produced, its effects</w:t>
              </w:r>
            </w:ins>
            <w:ins w:id="46" w:author="peterpd" w:date="2013-04-19T16:48:00Z">
              <w:r w:rsidR="000E678C">
                <w:rPr>
                  <w:rFonts w:cs="Arial"/>
                </w:rPr>
                <w:t>,</w:t>
              </w:r>
            </w:ins>
            <w:ins w:id="47" w:author="peterpd" w:date="2013-04-19T16:23:00Z">
              <w:r w:rsidR="0003147F">
                <w:rPr>
                  <w:rFonts w:cs="Arial"/>
                </w:rPr>
                <w:t xml:space="preserve"> how this can be managed and the influences of location.</w:t>
              </w:r>
            </w:ins>
          </w:p>
        </w:tc>
      </w:tr>
      <w:tr w:rsidR="00B43B5C" w:rsidRPr="001A35C8" w:rsidTr="00AA7A85">
        <w:trPr>
          <w:trHeight w:val="547"/>
          <w:jc w:val="center"/>
        </w:trPr>
        <w:tc>
          <w:tcPr>
            <w:tcW w:w="3124" w:type="dxa"/>
            <w:tcBorders>
              <w:top w:val="single" w:sz="4" w:space="0" w:color="000000"/>
              <w:left w:val="single" w:sz="4" w:space="0" w:color="000000"/>
              <w:bottom w:val="single" w:sz="4" w:space="0" w:color="000000"/>
              <w:right w:val="single" w:sz="4" w:space="0" w:color="000000"/>
            </w:tcBorders>
          </w:tcPr>
          <w:p w:rsidR="00B43B5C" w:rsidRDefault="0003147F" w:rsidP="00B51B78">
            <w:pPr>
              <w:pStyle w:val="Default"/>
              <w:rPr>
                <w:noProof/>
              </w:rPr>
            </w:pPr>
            <w:ins w:id="48" w:author="peterpd" w:date="2013-04-19T16:24:00Z">
              <w:r>
                <w:rPr>
                  <w:noProof/>
                </w:rPr>
                <w:t>Risk assessment</w:t>
              </w:r>
            </w:ins>
          </w:p>
        </w:tc>
        <w:tc>
          <w:tcPr>
            <w:tcW w:w="1296" w:type="dxa"/>
            <w:tcBorders>
              <w:top w:val="single" w:sz="4" w:space="0" w:color="000000"/>
              <w:left w:val="single" w:sz="4" w:space="0" w:color="000000"/>
              <w:bottom w:val="single" w:sz="4" w:space="0" w:color="000000"/>
              <w:right w:val="single" w:sz="4" w:space="0" w:color="000000"/>
            </w:tcBorders>
            <w:vAlign w:val="center"/>
          </w:tcPr>
          <w:p w:rsidR="00B43B5C" w:rsidRPr="0003147F" w:rsidRDefault="00157910" w:rsidP="00AA7A85">
            <w:pPr>
              <w:pStyle w:val="Default"/>
              <w:jc w:val="center"/>
              <w:rPr>
                <w:color w:val="auto"/>
                <w:sz w:val="22"/>
                <w:szCs w:val="22"/>
                <w:highlight w:val="yellow"/>
              </w:rPr>
            </w:pPr>
            <w:ins w:id="49" w:author="peterpd" w:date="2013-05-08T21:22:00Z">
              <w:r w:rsidRPr="00157910">
                <w:rPr>
                  <w:color w:val="auto"/>
                  <w:sz w:val="22"/>
                  <w:szCs w:val="22"/>
                </w:rPr>
                <w:t>1</w:t>
              </w:r>
            </w:ins>
          </w:p>
        </w:tc>
        <w:tc>
          <w:tcPr>
            <w:tcW w:w="4529" w:type="dxa"/>
            <w:tcBorders>
              <w:top w:val="single" w:sz="4" w:space="0" w:color="000000"/>
              <w:left w:val="single" w:sz="4" w:space="0" w:color="000000"/>
              <w:bottom w:val="single" w:sz="4" w:space="0" w:color="000000"/>
              <w:right w:val="single" w:sz="4" w:space="0" w:color="000000"/>
            </w:tcBorders>
          </w:tcPr>
          <w:p w:rsidR="00B43B5C" w:rsidRPr="000B5FD7" w:rsidRDefault="00023D48" w:rsidP="0003147F">
            <w:pPr>
              <w:pStyle w:val="CM14"/>
              <w:rPr>
                <w:sz w:val="22"/>
                <w:szCs w:val="22"/>
              </w:rPr>
            </w:pPr>
            <w:r w:rsidRPr="000B5FD7">
              <w:rPr>
                <w:sz w:val="22"/>
                <w:szCs w:val="22"/>
              </w:rPr>
              <w:t xml:space="preserve">This module describes </w:t>
            </w:r>
            <w:r w:rsidR="00AA455B" w:rsidRPr="000B5FD7">
              <w:rPr>
                <w:sz w:val="22"/>
                <w:szCs w:val="22"/>
              </w:rPr>
              <w:t xml:space="preserve">the </w:t>
            </w:r>
            <w:ins w:id="50" w:author="peterpd" w:date="2013-04-19T16:24:00Z">
              <w:r w:rsidR="0003147F">
                <w:rPr>
                  <w:sz w:val="22"/>
                  <w:szCs w:val="22"/>
                </w:rPr>
                <w:t>module outlines the factors influencing the decision to fit lightning protection</w:t>
              </w:r>
            </w:ins>
          </w:p>
        </w:tc>
      </w:tr>
      <w:tr w:rsidR="00B82497" w:rsidRPr="001A35C8" w:rsidTr="00AA7A85">
        <w:trPr>
          <w:trHeight w:val="547"/>
          <w:jc w:val="center"/>
        </w:trPr>
        <w:tc>
          <w:tcPr>
            <w:tcW w:w="3124" w:type="dxa"/>
            <w:tcBorders>
              <w:top w:val="single" w:sz="4" w:space="0" w:color="000000"/>
              <w:left w:val="single" w:sz="4" w:space="0" w:color="000000"/>
              <w:bottom w:val="single" w:sz="4" w:space="0" w:color="000000"/>
              <w:right w:val="single" w:sz="4" w:space="0" w:color="000000"/>
            </w:tcBorders>
          </w:tcPr>
          <w:p w:rsidR="00B82497" w:rsidRPr="005A5150" w:rsidRDefault="0003147F" w:rsidP="00C542C2">
            <w:pPr>
              <w:pStyle w:val="Default"/>
              <w:rPr>
                <w:sz w:val="22"/>
                <w:szCs w:val="22"/>
              </w:rPr>
            </w:pPr>
            <w:ins w:id="51" w:author="peterpd" w:date="2013-04-19T16:25:00Z">
              <w:r>
                <w:rPr>
                  <w:sz w:val="22"/>
                  <w:szCs w:val="22"/>
                </w:rPr>
                <w:t xml:space="preserve">Physical </w:t>
              </w:r>
            </w:ins>
            <w:ins w:id="52" w:author="peterpd" w:date="2013-06-22T18:02:00Z">
              <w:r w:rsidR="00C542C2">
                <w:rPr>
                  <w:sz w:val="22"/>
                  <w:szCs w:val="22"/>
                </w:rPr>
                <w:t>p</w:t>
              </w:r>
            </w:ins>
            <w:ins w:id="53" w:author="peterpd" w:date="2013-04-19T16:25:00Z">
              <w:r>
                <w:rPr>
                  <w:sz w:val="22"/>
                  <w:szCs w:val="22"/>
                </w:rPr>
                <w:t>rotection</w:t>
              </w:r>
            </w:ins>
            <w:ins w:id="54" w:author="peterpd" w:date="2013-06-22T18:01:00Z">
              <w:r w:rsidR="00C542C2">
                <w:rPr>
                  <w:sz w:val="22"/>
                  <w:szCs w:val="22"/>
                </w:rPr>
                <w:t xml:space="preserve"> </w:t>
              </w:r>
            </w:ins>
            <w:ins w:id="55" w:author="peterpd" w:date="2013-06-22T18:02:00Z">
              <w:r w:rsidR="00C542C2">
                <w:rPr>
                  <w:sz w:val="22"/>
                  <w:szCs w:val="22"/>
                </w:rPr>
                <w:t>d</w:t>
              </w:r>
            </w:ins>
            <w:ins w:id="56" w:author="peterpd" w:date="2013-06-22T18:01:00Z">
              <w:r w:rsidR="00C542C2">
                <w:rPr>
                  <w:sz w:val="22"/>
                  <w:szCs w:val="22"/>
                </w:rPr>
                <w:t>esign</w:t>
              </w:r>
            </w:ins>
          </w:p>
        </w:tc>
        <w:tc>
          <w:tcPr>
            <w:tcW w:w="1296" w:type="dxa"/>
            <w:tcBorders>
              <w:top w:val="single" w:sz="4" w:space="0" w:color="000000"/>
              <w:left w:val="single" w:sz="4" w:space="0" w:color="000000"/>
              <w:bottom w:val="single" w:sz="4" w:space="0" w:color="000000"/>
              <w:right w:val="single" w:sz="4" w:space="0" w:color="000000"/>
            </w:tcBorders>
            <w:vAlign w:val="center"/>
          </w:tcPr>
          <w:p w:rsidR="00B82497" w:rsidRPr="0003147F" w:rsidRDefault="00F21E66" w:rsidP="00AA7A85">
            <w:pPr>
              <w:pStyle w:val="Default"/>
              <w:jc w:val="center"/>
              <w:rPr>
                <w:sz w:val="22"/>
                <w:szCs w:val="22"/>
                <w:highlight w:val="yellow"/>
              </w:rPr>
            </w:pPr>
            <w:ins w:id="57" w:author="peterpd" w:date="2013-05-21T11:51:00Z">
              <w:r w:rsidRPr="00F21E66">
                <w:rPr>
                  <w:sz w:val="22"/>
                  <w:szCs w:val="22"/>
                </w:rPr>
                <w:t>2</w:t>
              </w:r>
            </w:ins>
          </w:p>
        </w:tc>
        <w:tc>
          <w:tcPr>
            <w:tcW w:w="4529" w:type="dxa"/>
            <w:tcBorders>
              <w:top w:val="single" w:sz="4" w:space="0" w:color="000000"/>
              <w:left w:val="single" w:sz="4" w:space="0" w:color="000000"/>
              <w:bottom w:val="single" w:sz="4" w:space="0" w:color="000000"/>
              <w:right w:val="single" w:sz="4" w:space="0" w:color="000000"/>
            </w:tcBorders>
          </w:tcPr>
          <w:p w:rsidR="00B82497" w:rsidRPr="00B00DFA" w:rsidRDefault="00B20ED6" w:rsidP="00477AAF">
            <w:pPr>
              <w:pStyle w:val="CM14"/>
              <w:rPr>
                <w:sz w:val="22"/>
              </w:rPr>
            </w:pPr>
            <w:r>
              <w:rPr>
                <w:sz w:val="22"/>
              </w:rPr>
              <w:t>This module describes</w:t>
            </w:r>
            <w:r w:rsidR="00C8457F">
              <w:rPr>
                <w:sz w:val="22"/>
              </w:rPr>
              <w:t xml:space="preserve"> </w:t>
            </w:r>
            <w:ins w:id="58" w:author="peterpd" w:date="2013-04-19T16:30:00Z">
              <w:r w:rsidR="00477AAF">
                <w:rPr>
                  <w:sz w:val="22"/>
                </w:rPr>
                <w:t>how the energy is managed</w:t>
              </w:r>
            </w:ins>
          </w:p>
        </w:tc>
      </w:tr>
      <w:tr w:rsidR="002C7BB7" w:rsidRPr="001A35C8" w:rsidTr="003939D9">
        <w:trPr>
          <w:trHeight w:val="277"/>
          <w:jc w:val="center"/>
        </w:trPr>
        <w:tc>
          <w:tcPr>
            <w:tcW w:w="3124" w:type="dxa"/>
            <w:tcBorders>
              <w:top w:val="single" w:sz="4" w:space="0" w:color="000000"/>
              <w:left w:val="single" w:sz="4" w:space="0" w:color="000000"/>
              <w:bottom w:val="single" w:sz="4" w:space="0" w:color="000000"/>
              <w:right w:val="single" w:sz="4" w:space="0" w:color="000000"/>
            </w:tcBorders>
          </w:tcPr>
          <w:p w:rsidR="002C7BB7" w:rsidRPr="005A5150" w:rsidRDefault="0003147F" w:rsidP="00D4366E">
            <w:pPr>
              <w:pStyle w:val="Default"/>
              <w:rPr>
                <w:sz w:val="22"/>
                <w:szCs w:val="22"/>
              </w:rPr>
            </w:pPr>
            <w:ins w:id="59" w:author="peterpd" w:date="2013-04-19T16:26:00Z">
              <w:r>
                <w:rPr>
                  <w:sz w:val="22"/>
                  <w:szCs w:val="22"/>
                </w:rPr>
                <w:t xml:space="preserve">Surge </w:t>
              </w:r>
            </w:ins>
            <w:ins w:id="60" w:author="peterpd" w:date="2013-06-22T18:02:00Z">
              <w:r w:rsidR="00C542C2">
                <w:rPr>
                  <w:sz w:val="22"/>
                  <w:szCs w:val="22"/>
                </w:rPr>
                <w:t>protection design</w:t>
              </w:r>
            </w:ins>
          </w:p>
        </w:tc>
        <w:tc>
          <w:tcPr>
            <w:tcW w:w="1296" w:type="dxa"/>
            <w:tcBorders>
              <w:top w:val="single" w:sz="4" w:space="0" w:color="000000"/>
              <w:left w:val="single" w:sz="4" w:space="0" w:color="000000"/>
              <w:bottom w:val="single" w:sz="4" w:space="0" w:color="000000"/>
              <w:right w:val="single" w:sz="4" w:space="0" w:color="000000"/>
            </w:tcBorders>
            <w:vAlign w:val="center"/>
          </w:tcPr>
          <w:p w:rsidR="002C7BB7" w:rsidRPr="0003147F" w:rsidRDefault="00C542C2" w:rsidP="0043040C">
            <w:pPr>
              <w:pStyle w:val="Default"/>
              <w:jc w:val="center"/>
              <w:rPr>
                <w:sz w:val="22"/>
                <w:szCs w:val="22"/>
                <w:highlight w:val="yellow"/>
              </w:rPr>
            </w:pPr>
            <w:ins w:id="61" w:author="peterpd" w:date="2013-06-22T18:03:00Z">
              <w:r w:rsidRPr="00C542C2">
                <w:rPr>
                  <w:sz w:val="22"/>
                  <w:szCs w:val="22"/>
                </w:rPr>
                <w:t>2</w:t>
              </w:r>
            </w:ins>
          </w:p>
        </w:tc>
        <w:tc>
          <w:tcPr>
            <w:tcW w:w="4529" w:type="dxa"/>
            <w:tcBorders>
              <w:top w:val="single" w:sz="4" w:space="0" w:color="000000"/>
              <w:left w:val="single" w:sz="4" w:space="0" w:color="000000"/>
              <w:bottom w:val="single" w:sz="4" w:space="0" w:color="000000"/>
              <w:right w:val="single" w:sz="4" w:space="0" w:color="000000"/>
            </w:tcBorders>
          </w:tcPr>
          <w:p w:rsidR="002C7BB7" w:rsidRPr="002C7BB7" w:rsidRDefault="002C7BB7" w:rsidP="00477AAF">
            <w:pPr>
              <w:pStyle w:val="NoSpacing"/>
              <w:rPr>
                <w:rFonts w:ascii="Arial" w:hAnsi="Arial" w:cs="Arial"/>
                <w:sz w:val="24"/>
                <w:szCs w:val="24"/>
              </w:rPr>
            </w:pPr>
            <w:r w:rsidRPr="002C7BB7">
              <w:rPr>
                <w:rFonts w:ascii="Arial" w:hAnsi="Arial" w:cs="Arial"/>
              </w:rPr>
              <w:t xml:space="preserve">This module describes the </w:t>
            </w:r>
            <w:ins w:id="62" w:author="peterpd" w:date="2013-04-19T16:31:00Z">
              <w:r w:rsidR="00477AAF">
                <w:rPr>
                  <w:rFonts w:ascii="Arial" w:hAnsi="Arial" w:cs="Arial"/>
                </w:rPr>
                <w:t>manner of limiting the effect of voltage differentials</w:t>
              </w:r>
            </w:ins>
          </w:p>
        </w:tc>
      </w:tr>
      <w:tr w:rsidR="002C7BB7" w:rsidRPr="001A35C8" w:rsidTr="00AA7A85">
        <w:trPr>
          <w:trHeight w:val="611"/>
          <w:jc w:val="center"/>
        </w:trPr>
        <w:tc>
          <w:tcPr>
            <w:tcW w:w="3124" w:type="dxa"/>
            <w:tcBorders>
              <w:top w:val="single" w:sz="4" w:space="0" w:color="000000"/>
              <w:left w:val="single" w:sz="4" w:space="0" w:color="000000"/>
              <w:bottom w:val="single" w:sz="4" w:space="0" w:color="000000"/>
              <w:right w:val="single" w:sz="4" w:space="0" w:color="000000"/>
            </w:tcBorders>
          </w:tcPr>
          <w:p w:rsidR="00530096" w:rsidRDefault="0003147F" w:rsidP="00E63AF0">
            <w:ins w:id="63" w:author="peterpd" w:date="2013-04-19T16:27:00Z">
              <w:r>
                <w:t>Examples o</w:t>
              </w:r>
            </w:ins>
            <w:ins w:id="64" w:author="peterpd" w:date="2013-06-22T18:04:00Z">
              <w:r w:rsidR="00C542C2">
                <w:t>f</w:t>
              </w:r>
            </w:ins>
            <w:ins w:id="65" w:author="peterpd" w:date="2013-04-19T16:27:00Z">
              <w:r>
                <w:t xml:space="preserve"> good </w:t>
              </w:r>
            </w:ins>
            <w:ins w:id="66" w:author="peterpd" w:date="2013-06-22T18:04:00Z">
              <w:r w:rsidR="00C542C2">
                <w:t xml:space="preserve">design </w:t>
              </w:r>
            </w:ins>
            <w:ins w:id="67" w:author="peterpd" w:date="2013-04-19T16:27:00Z">
              <w:r>
                <w:t>practice for AtoNs</w:t>
              </w:r>
            </w:ins>
          </w:p>
        </w:tc>
        <w:tc>
          <w:tcPr>
            <w:tcW w:w="1296" w:type="dxa"/>
            <w:tcBorders>
              <w:top w:val="single" w:sz="4" w:space="0" w:color="000000"/>
              <w:left w:val="single" w:sz="4" w:space="0" w:color="000000"/>
              <w:bottom w:val="single" w:sz="4" w:space="0" w:color="000000"/>
              <w:right w:val="single" w:sz="4" w:space="0" w:color="000000"/>
            </w:tcBorders>
            <w:vAlign w:val="center"/>
          </w:tcPr>
          <w:p w:rsidR="002C7BB7" w:rsidRPr="0003147F" w:rsidRDefault="00C542C2" w:rsidP="00AA7A85">
            <w:pPr>
              <w:pStyle w:val="Default"/>
              <w:jc w:val="center"/>
              <w:rPr>
                <w:sz w:val="22"/>
                <w:szCs w:val="22"/>
                <w:highlight w:val="yellow"/>
              </w:rPr>
            </w:pPr>
            <w:ins w:id="68" w:author="peterpd" w:date="2013-06-22T18:05:00Z">
              <w:r w:rsidRPr="00C542C2">
                <w:rPr>
                  <w:sz w:val="22"/>
                  <w:szCs w:val="22"/>
                </w:rPr>
                <w:t>3</w:t>
              </w:r>
            </w:ins>
          </w:p>
        </w:tc>
        <w:tc>
          <w:tcPr>
            <w:tcW w:w="4529" w:type="dxa"/>
            <w:tcBorders>
              <w:top w:val="single" w:sz="4" w:space="0" w:color="000000"/>
              <w:left w:val="single" w:sz="4" w:space="0" w:color="000000"/>
              <w:bottom w:val="single" w:sz="4" w:space="0" w:color="000000"/>
              <w:right w:val="single" w:sz="4" w:space="0" w:color="000000"/>
            </w:tcBorders>
          </w:tcPr>
          <w:p w:rsidR="002C7BB7" w:rsidRPr="001A35C8" w:rsidRDefault="002C7BB7" w:rsidP="00477AAF">
            <w:pPr>
              <w:rPr>
                <w:rFonts w:cs="Arial"/>
              </w:rPr>
            </w:pPr>
            <w:r>
              <w:t xml:space="preserve">This module </w:t>
            </w:r>
            <w:ins w:id="69" w:author="peterpd" w:date="2013-04-19T16:31:00Z">
              <w:r w:rsidR="00477AAF">
                <w:t>provides go</w:t>
              </w:r>
            </w:ins>
            <w:ins w:id="70" w:author="peterpd" w:date="2013-06-22T17:53:00Z">
              <w:r w:rsidR="000666AC">
                <w:t>od</w:t>
              </w:r>
            </w:ins>
            <w:ins w:id="71" w:author="peterpd" w:date="2013-04-19T16:31:00Z">
              <w:r w:rsidR="00477AAF">
                <w:t xml:space="preserve"> example of how lightning protection is applied to AtoNs</w:t>
              </w:r>
            </w:ins>
          </w:p>
        </w:tc>
      </w:tr>
      <w:tr w:rsidR="00C542C2" w:rsidRPr="001A35C8" w:rsidTr="00AA7A85">
        <w:trPr>
          <w:trHeight w:val="277"/>
          <w:jc w:val="center"/>
        </w:trPr>
        <w:tc>
          <w:tcPr>
            <w:tcW w:w="3124" w:type="dxa"/>
            <w:tcBorders>
              <w:top w:val="single" w:sz="4" w:space="0" w:color="000000"/>
              <w:left w:val="single" w:sz="4" w:space="0" w:color="000000"/>
              <w:bottom w:val="single" w:sz="4" w:space="0" w:color="000000"/>
              <w:right w:val="single" w:sz="4" w:space="0" w:color="000000"/>
            </w:tcBorders>
            <w:vAlign w:val="center"/>
          </w:tcPr>
          <w:p w:rsidR="00C542C2" w:rsidRPr="005A5150" w:rsidRDefault="00C542C2" w:rsidP="00C542C2">
            <w:pPr>
              <w:pStyle w:val="Default"/>
              <w:rPr>
                <w:sz w:val="22"/>
                <w:szCs w:val="22"/>
              </w:rPr>
            </w:pPr>
            <w:ins w:id="72" w:author="peterpd" w:date="2013-06-22T18:06:00Z">
              <w:r>
                <w:rPr>
                  <w:sz w:val="22"/>
                  <w:szCs w:val="22"/>
                </w:rPr>
                <w:t>L</w:t>
              </w:r>
            </w:ins>
            <w:ins w:id="73" w:author="peterpd" w:date="2013-04-19T16:28:00Z">
              <w:r>
                <w:rPr>
                  <w:sz w:val="22"/>
                  <w:szCs w:val="22"/>
                </w:rPr>
                <w:t xml:space="preserve">ightning </w:t>
              </w:r>
            </w:ins>
            <w:ins w:id="74" w:author="peterpd" w:date="2013-06-22T18:06:00Z">
              <w:r>
                <w:rPr>
                  <w:sz w:val="22"/>
                  <w:szCs w:val="22"/>
                </w:rPr>
                <w:t>protection</w:t>
              </w:r>
            </w:ins>
            <w:ins w:id="75" w:author="peterpd" w:date="2013-04-19T16:28:00Z">
              <w:r>
                <w:rPr>
                  <w:sz w:val="22"/>
                  <w:szCs w:val="22"/>
                </w:rPr>
                <w:t xml:space="preserve"> system</w:t>
              </w:r>
            </w:ins>
            <w:ins w:id="76" w:author="peterpd" w:date="2013-06-22T18:06:00Z">
              <w:r>
                <w:rPr>
                  <w:sz w:val="22"/>
                  <w:szCs w:val="22"/>
                </w:rPr>
                <w:t xml:space="preserve"> maintenance</w:t>
              </w:r>
            </w:ins>
          </w:p>
        </w:tc>
        <w:tc>
          <w:tcPr>
            <w:tcW w:w="1296" w:type="dxa"/>
            <w:tcBorders>
              <w:top w:val="single" w:sz="4" w:space="0" w:color="000000"/>
              <w:left w:val="single" w:sz="4" w:space="0" w:color="000000"/>
              <w:bottom w:val="single" w:sz="4" w:space="0" w:color="000000"/>
              <w:right w:val="single" w:sz="4" w:space="0" w:color="000000"/>
            </w:tcBorders>
            <w:vAlign w:val="center"/>
          </w:tcPr>
          <w:p w:rsidR="00C542C2" w:rsidRPr="00C542C2" w:rsidRDefault="00C542C2" w:rsidP="00AA7A85">
            <w:pPr>
              <w:pStyle w:val="Default"/>
              <w:jc w:val="center"/>
              <w:rPr>
                <w:sz w:val="22"/>
                <w:szCs w:val="22"/>
              </w:rPr>
            </w:pPr>
            <w:ins w:id="77" w:author="peterpd" w:date="2013-06-22T18:07:00Z">
              <w:r w:rsidRPr="00C542C2">
                <w:rPr>
                  <w:sz w:val="22"/>
                  <w:szCs w:val="22"/>
                </w:rPr>
                <w:t>1</w:t>
              </w:r>
            </w:ins>
          </w:p>
        </w:tc>
        <w:tc>
          <w:tcPr>
            <w:tcW w:w="4529" w:type="dxa"/>
            <w:tcBorders>
              <w:top w:val="single" w:sz="4" w:space="0" w:color="000000"/>
              <w:left w:val="single" w:sz="4" w:space="0" w:color="000000"/>
              <w:bottom w:val="single" w:sz="4" w:space="0" w:color="000000"/>
              <w:right w:val="single" w:sz="4" w:space="0" w:color="000000"/>
            </w:tcBorders>
          </w:tcPr>
          <w:p w:rsidR="00C542C2" w:rsidRDefault="00C542C2" w:rsidP="00B51B78">
            <w:pPr>
              <w:pStyle w:val="Default"/>
              <w:rPr>
                <w:color w:val="auto"/>
                <w:sz w:val="22"/>
                <w:szCs w:val="22"/>
              </w:rPr>
            </w:pPr>
            <w:ins w:id="78" w:author="peterpd" w:date="2013-04-19T16:32:00Z">
              <w:r>
                <w:rPr>
                  <w:color w:val="auto"/>
                  <w:sz w:val="22"/>
                  <w:szCs w:val="22"/>
                </w:rPr>
                <w:t>This module</w:t>
              </w:r>
            </w:ins>
            <w:ins w:id="79" w:author="peterpd" w:date="2013-04-19T16:33:00Z">
              <w:r>
                <w:rPr>
                  <w:color w:val="auto"/>
                  <w:sz w:val="22"/>
                  <w:szCs w:val="22"/>
                </w:rPr>
                <w:t xml:space="preserve"> explains the periodic step to be taken to effectively maintain a system</w:t>
              </w:r>
            </w:ins>
          </w:p>
        </w:tc>
      </w:tr>
      <w:tr w:rsidR="00C542C2" w:rsidRPr="001A35C8" w:rsidTr="00AA7A85">
        <w:trPr>
          <w:trHeight w:val="277"/>
          <w:jc w:val="center"/>
        </w:trPr>
        <w:tc>
          <w:tcPr>
            <w:tcW w:w="3124" w:type="dxa"/>
            <w:tcBorders>
              <w:top w:val="single" w:sz="4" w:space="0" w:color="000000"/>
              <w:left w:val="single" w:sz="4" w:space="0" w:color="000000"/>
              <w:bottom w:val="single" w:sz="4" w:space="0" w:color="000000"/>
              <w:right w:val="single" w:sz="4" w:space="0" w:color="000000"/>
            </w:tcBorders>
            <w:vAlign w:val="center"/>
          </w:tcPr>
          <w:p w:rsidR="00C542C2" w:rsidRDefault="00C542C2" w:rsidP="00C542C2">
            <w:pPr>
              <w:pStyle w:val="Default"/>
              <w:rPr>
                <w:sz w:val="22"/>
                <w:szCs w:val="22"/>
              </w:rPr>
            </w:pPr>
            <w:ins w:id="80" w:author="peterpd" w:date="2013-06-22T17:50:00Z">
              <w:r>
                <w:rPr>
                  <w:sz w:val="22"/>
                  <w:szCs w:val="22"/>
                </w:rPr>
                <w:t xml:space="preserve">Practical maintenance </w:t>
              </w:r>
            </w:ins>
            <w:ins w:id="81" w:author="peterpd" w:date="2013-06-22T18:07:00Z">
              <w:r>
                <w:rPr>
                  <w:sz w:val="22"/>
                  <w:szCs w:val="22"/>
                </w:rPr>
                <w:t>t</w:t>
              </w:r>
            </w:ins>
            <w:ins w:id="82" w:author="peterpd" w:date="2013-06-22T17:50:00Z">
              <w:r>
                <w:rPr>
                  <w:sz w:val="22"/>
                  <w:szCs w:val="22"/>
                </w:rPr>
                <w:t xml:space="preserve">o a lightning </w:t>
              </w:r>
            </w:ins>
            <w:ins w:id="83" w:author="peterpd" w:date="2013-06-22T18:06:00Z">
              <w:r>
                <w:rPr>
                  <w:sz w:val="22"/>
                  <w:szCs w:val="22"/>
                </w:rPr>
                <w:t>protection</w:t>
              </w:r>
            </w:ins>
            <w:ins w:id="84" w:author="peterpd" w:date="2013-06-22T17:50:00Z">
              <w:r>
                <w:rPr>
                  <w:sz w:val="22"/>
                  <w:szCs w:val="22"/>
                </w:rPr>
                <w:t xml:space="preserve"> system</w:t>
              </w:r>
            </w:ins>
          </w:p>
        </w:tc>
        <w:tc>
          <w:tcPr>
            <w:tcW w:w="1296" w:type="dxa"/>
            <w:tcBorders>
              <w:top w:val="single" w:sz="4" w:space="0" w:color="000000"/>
              <w:left w:val="single" w:sz="4" w:space="0" w:color="000000"/>
              <w:bottom w:val="single" w:sz="4" w:space="0" w:color="000000"/>
              <w:right w:val="single" w:sz="4" w:space="0" w:color="000000"/>
            </w:tcBorders>
            <w:vAlign w:val="center"/>
          </w:tcPr>
          <w:p w:rsidR="00C542C2" w:rsidRPr="00C542C2" w:rsidRDefault="00C542C2" w:rsidP="00AA7A85">
            <w:pPr>
              <w:pStyle w:val="Default"/>
              <w:jc w:val="center"/>
              <w:rPr>
                <w:sz w:val="22"/>
                <w:szCs w:val="22"/>
              </w:rPr>
            </w:pPr>
            <w:ins w:id="85" w:author="peterpd" w:date="2013-06-22T18:07:00Z">
              <w:r w:rsidRPr="00C542C2">
                <w:rPr>
                  <w:sz w:val="22"/>
                  <w:szCs w:val="22"/>
                </w:rPr>
                <w:t>2</w:t>
              </w:r>
            </w:ins>
          </w:p>
        </w:tc>
        <w:tc>
          <w:tcPr>
            <w:tcW w:w="4529" w:type="dxa"/>
            <w:tcBorders>
              <w:top w:val="single" w:sz="4" w:space="0" w:color="000000"/>
              <w:left w:val="single" w:sz="4" w:space="0" w:color="000000"/>
              <w:bottom w:val="single" w:sz="4" w:space="0" w:color="000000"/>
              <w:right w:val="single" w:sz="4" w:space="0" w:color="000000"/>
            </w:tcBorders>
          </w:tcPr>
          <w:p w:rsidR="00C542C2" w:rsidRDefault="00C542C2" w:rsidP="000666AC">
            <w:pPr>
              <w:pStyle w:val="Default"/>
              <w:rPr>
                <w:color w:val="auto"/>
                <w:sz w:val="22"/>
                <w:szCs w:val="22"/>
              </w:rPr>
            </w:pPr>
            <w:ins w:id="86" w:author="peterpd" w:date="2013-06-22T17:52:00Z">
              <w:r>
                <w:rPr>
                  <w:color w:val="auto"/>
                  <w:sz w:val="22"/>
                  <w:szCs w:val="22"/>
                </w:rPr>
                <w:t>This practical module demonstrate how to maintain an effectively lightning protection system</w:t>
              </w:r>
            </w:ins>
          </w:p>
        </w:tc>
      </w:tr>
      <w:tr w:rsidR="00C542C2" w:rsidRPr="001A35C8" w:rsidTr="00AA7A85">
        <w:trPr>
          <w:trHeight w:val="277"/>
          <w:jc w:val="center"/>
        </w:trPr>
        <w:tc>
          <w:tcPr>
            <w:tcW w:w="3124" w:type="dxa"/>
            <w:tcBorders>
              <w:top w:val="single" w:sz="4" w:space="0" w:color="000000"/>
              <w:left w:val="single" w:sz="4" w:space="0" w:color="000000"/>
              <w:bottom w:val="single" w:sz="4" w:space="0" w:color="000000"/>
              <w:right w:val="single" w:sz="4" w:space="0" w:color="000000"/>
            </w:tcBorders>
            <w:vAlign w:val="center"/>
          </w:tcPr>
          <w:p w:rsidR="00C542C2" w:rsidRPr="005A5150" w:rsidRDefault="00C542C2" w:rsidP="00B51B78">
            <w:pPr>
              <w:pStyle w:val="Default"/>
              <w:rPr>
                <w:sz w:val="22"/>
                <w:szCs w:val="22"/>
              </w:rPr>
            </w:pPr>
            <w:r w:rsidRPr="005A5150">
              <w:rPr>
                <w:sz w:val="22"/>
                <w:szCs w:val="22"/>
              </w:rPr>
              <w:t>Evaluation</w:t>
            </w:r>
          </w:p>
        </w:tc>
        <w:tc>
          <w:tcPr>
            <w:tcW w:w="1296" w:type="dxa"/>
            <w:tcBorders>
              <w:top w:val="single" w:sz="4" w:space="0" w:color="000000"/>
              <w:left w:val="single" w:sz="4" w:space="0" w:color="000000"/>
              <w:bottom w:val="single" w:sz="4" w:space="0" w:color="000000"/>
              <w:right w:val="single" w:sz="4" w:space="0" w:color="000000"/>
            </w:tcBorders>
            <w:vAlign w:val="center"/>
          </w:tcPr>
          <w:p w:rsidR="00C542C2" w:rsidRPr="00C542C2" w:rsidRDefault="00C542C2" w:rsidP="00AA7A85">
            <w:pPr>
              <w:pStyle w:val="Default"/>
              <w:jc w:val="center"/>
              <w:rPr>
                <w:sz w:val="22"/>
                <w:szCs w:val="22"/>
              </w:rPr>
            </w:pPr>
            <w:r w:rsidRPr="00C542C2">
              <w:rPr>
                <w:sz w:val="22"/>
                <w:szCs w:val="22"/>
              </w:rPr>
              <w:t>1</w:t>
            </w:r>
          </w:p>
        </w:tc>
        <w:tc>
          <w:tcPr>
            <w:tcW w:w="4529" w:type="dxa"/>
            <w:tcBorders>
              <w:top w:val="single" w:sz="4" w:space="0" w:color="000000"/>
              <w:left w:val="single" w:sz="4" w:space="0" w:color="000000"/>
              <w:bottom w:val="single" w:sz="4" w:space="0" w:color="000000"/>
              <w:right w:val="single" w:sz="4" w:space="0" w:color="000000"/>
            </w:tcBorders>
          </w:tcPr>
          <w:p w:rsidR="00C542C2" w:rsidRPr="005A5150" w:rsidRDefault="00C542C2" w:rsidP="00B51B78">
            <w:pPr>
              <w:pStyle w:val="Default"/>
              <w:rPr>
                <w:color w:val="auto"/>
                <w:sz w:val="22"/>
                <w:szCs w:val="22"/>
              </w:rPr>
            </w:pPr>
            <w:r>
              <w:rPr>
                <w:color w:val="auto"/>
                <w:sz w:val="22"/>
                <w:szCs w:val="22"/>
              </w:rPr>
              <w:t>Written test</w:t>
            </w:r>
          </w:p>
        </w:tc>
      </w:tr>
      <w:tr w:rsidR="00C542C2" w:rsidRPr="001A35C8" w:rsidTr="00AA7A85">
        <w:trPr>
          <w:trHeight w:val="280"/>
          <w:jc w:val="center"/>
        </w:trPr>
        <w:tc>
          <w:tcPr>
            <w:tcW w:w="3124" w:type="dxa"/>
            <w:tcBorders>
              <w:top w:val="single" w:sz="4" w:space="0" w:color="000000"/>
              <w:left w:val="single" w:sz="4" w:space="0" w:color="000000"/>
              <w:bottom w:val="single" w:sz="6" w:space="0" w:color="000000"/>
              <w:right w:val="single" w:sz="4" w:space="0" w:color="000000"/>
            </w:tcBorders>
            <w:vAlign w:val="center"/>
          </w:tcPr>
          <w:p w:rsidR="00C542C2" w:rsidRPr="005A5150" w:rsidRDefault="00C542C2" w:rsidP="00B51B78">
            <w:pPr>
              <w:pStyle w:val="Default"/>
              <w:rPr>
                <w:sz w:val="22"/>
                <w:szCs w:val="22"/>
              </w:rPr>
            </w:pPr>
            <w:r w:rsidRPr="005A5150">
              <w:rPr>
                <w:b/>
                <w:bCs/>
                <w:sz w:val="22"/>
                <w:szCs w:val="22"/>
              </w:rPr>
              <w:t xml:space="preserve">Total Hours: </w:t>
            </w:r>
          </w:p>
        </w:tc>
        <w:tc>
          <w:tcPr>
            <w:tcW w:w="1296" w:type="dxa"/>
            <w:tcBorders>
              <w:top w:val="single" w:sz="4" w:space="0" w:color="000000"/>
              <w:left w:val="single" w:sz="4" w:space="0" w:color="000000"/>
              <w:bottom w:val="single" w:sz="6" w:space="0" w:color="000000"/>
              <w:right w:val="single" w:sz="4" w:space="0" w:color="000000"/>
            </w:tcBorders>
            <w:vAlign w:val="center"/>
          </w:tcPr>
          <w:p w:rsidR="00C542C2" w:rsidRPr="00C542C2" w:rsidRDefault="00C542C2" w:rsidP="00AA7A85">
            <w:pPr>
              <w:pStyle w:val="Default"/>
              <w:jc w:val="center"/>
              <w:rPr>
                <w:b/>
                <w:sz w:val="22"/>
                <w:szCs w:val="22"/>
              </w:rPr>
            </w:pPr>
            <w:r>
              <w:rPr>
                <w:b/>
                <w:sz w:val="22"/>
                <w:szCs w:val="22"/>
              </w:rPr>
              <w:t>1</w:t>
            </w:r>
            <w:ins w:id="87" w:author="peterpd" w:date="2013-06-22T18:08:00Z">
              <w:r>
                <w:rPr>
                  <w:b/>
                  <w:sz w:val="22"/>
                  <w:szCs w:val="22"/>
                </w:rPr>
                <w:t>2</w:t>
              </w:r>
            </w:ins>
            <w:r>
              <w:rPr>
                <w:b/>
                <w:sz w:val="22"/>
                <w:szCs w:val="22"/>
              </w:rPr>
              <w:t xml:space="preserve"> or 1</w:t>
            </w:r>
            <w:ins w:id="88" w:author="peterpd" w:date="2013-06-22T18:08:00Z">
              <w:r>
                <w:rPr>
                  <w:b/>
                  <w:sz w:val="22"/>
                  <w:szCs w:val="22"/>
                </w:rPr>
                <w:t>4</w:t>
              </w:r>
            </w:ins>
          </w:p>
        </w:tc>
        <w:tc>
          <w:tcPr>
            <w:tcW w:w="4529" w:type="dxa"/>
            <w:tcBorders>
              <w:top w:val="single" w:sz="4" w:space="0" w:color="000000"/>
              <w:left w:val="single" w:sz="4" w:space="0" w:color="000000"/>
              <w:bottom w:val="single" w:sz="6" w:space="0" w:color="000000"/>
              <w:right w:val="single" w:sz="4" w:space="0" w:color="000000"/>
            </w:tcBorders>
          </w:tcPr>
          <w:p w:rsidR="00C542C2" w:rsidRPr="005A5150" w:rsidRDefault="00C542C2" w:rsidP="00987DA2">
            <w:pPr>
              <w:pStyle w:val="Default"/>
              <w:rPr>
                <w:color w:val="auto"/>
                <w:sz w:val="22"/>
                <w:szCs w:val="22"/>
              </w:rPr>
            </w:pPr>
            <w:r>
              <w:rPr>
                <w:color w:val="auto"/>
                <w:sz w:val="22"/>
                <w:szCs w:val="22"/>
              </w:rPr>
              <w:t xml:space="preserve">Total number of days </w:t>
            </w:r>
            <w:r w:rsidRPr="00CE139A">
              <w:rPr>
                <w:color w:val="auto"/>
                <w:sz w:val="22"/>
                <w:szCs w:val="22"/>
              </w:rPr>
              <w:t>2 or 3</w:t>
            </w:r>
          </w:p>
        </w:tc>
      </w:tr>
    </w:tbl>
    <w:p w:rsidR="00A9141C" w:rsidRDefault="00A9141C" w:rsidP="002913F6">
      <w:pPr>
        <w:pStyle w:val="BodyText"/>
      </w:pPr>
      <w:bookmarkStart w:id="89" w:name="_Toc322529521"/>
      <w:bookmarkStart w:id="90" w:name="_Toc322529570"/>
    </w:p>
    <w:p w:rsidR="00394A72" w:rsidRPr="000401D9" w:rsidRDefault="00394A72" w:rsidP="00496B74">
      <w:pPr>
        <w:pStyle w:val="Heading2"/>
      </w:pPr>
      <w:bookmarkStart w:id="91" w:name="_Toc360126884"/>
      <w:r w:rsidRPr="000401D9">
        <w:t xml:space="preserve">Specific </w:t>
      </w:r>
      <w:r>
        <w:t>C</w:t>
      </w:r>
      <w:r w:rsidRPr="00676676">
        <w:t>ourse</w:t>
      </w:r>
      <w:r w:rsidRPr="000401D9">
        <w:t xml:space="preserve"> </w:t>
      </w:r>
      <w:r>
        <w:t>R</w:t>
      </w:r>
      <w:r w:rsidRPr="000401D9">
        <w:t xml:space="preserve">elated </w:t>
      </w:r>
      <w:r>
        <w:t>T</w:t>
      </w:r>
      <w:r w:rsidRPr="000401D9">
        <w:t xml:space="preserve">eaching </w:t>
      </w:r>
      <w:r>
        <w:t>A</w:t>
      </w:r>
      <w:r w:rsidRPr="000401D9">
        <w:t>ids</w:t>
      </w:r>
      <w:bookmarkEnd w:id="89"/>
      <w:bookmarkEnd w:id="90"/>
      <w:bookmarkEnd w:id="91"/>
    </w:p>
    <w:p w:rsidR="00BF4908" w:rsidRDefault="00394A72" w:rsidP="00080131">
      <w:pPr>
        <w:pStyle w:val="List1"/>
      </w:pPr>
      <w:r w:rsidRPr="00697192">
        <w:t xml:space="preserve">This course </w:t>
      </w:r>
      <w:r w:rsidR="00C63AD2">
        <w:t>is classroom</w:t>
      </w:r>
      <w:r w:rsidRPr="00697192">
        <w:t xml:space="preserve"> </w:t>
      </w:r>
      <w:r w:rsidR="00C63AD2">
        <w:t>based</w:t>
      </w:r>
      <w:ins w:id="92" w:author="stephen" w:date="2013-09-18T11:02:00Z">
        <w:r w:rsidR="00215C09">
          <w:t xml:space="preserve"> with a site visit</w:t>
        </w:r>
      </w:ins>
      <w:r w:rsidR="00C63AD2">
        <w:t xml:space="preserve">. </w:t>
      </w:r>
      <w:r w:rsidRPr="00697192">
        <w:t>Classrooms should be equipped with blackboards, whiteboards, and overhead projectors to enable presentation of the subject matter</w:t>
      </w:r>
      <w:r w:rsidR="000B5FD7">
        <w:t>.</w:t>
      </w:r>
    </w:p>
    <w:p w:rsidR="00477AAF" w:rsidRDefault="00477AAF" w:rsidP="00477AAF">
      <w:pPr>
        <w:pStyle w:val="List1"/>
      </w:pPr>
      <w:ins w:id="93" w:author="peterpd" w:date="2013-04-19T16:38:00Z">
        <w:r>
          <w:t>Visit to a lighthouse with a suitable lightning protection system.</w:t>
        </w:r>
      </w:ins>
    </w:p>
    <w:p w:rsidR="00683F3A" w:rsidRPr="00697192" w:rsidRDefault="00477AAF" w:rsidP="00080131">
      <w:pPr>
        <w:pStyle w:val="List1"/>
      </w:pPr>
      <w:ins w:id="94" w:author="peterpd" w:date="2013-04-19T16:38:00Z">
        <w:r>
          <w:t xml:space="preserve">Earth </w:t>
        </w:r>
      </w:ins>
      <w:ins w:id="95" w:author="peterpd" w:date="2013-06-22T18:12:00Z">
        <w:r w:rsidR="00CE139A">
          <w:t>resistance</w:t>
        </w:r>
      </w:ins>
      <w:ins w:id="96" w:author="peterpd" w:date="2013-04-19T16:38:00Z">
        <w:r>
          <w:t xml:space="preserve"> measuring equipment</w:t>
        </w:r>
      </w:ins>
      <w:r w:rsidR="000B5FD7">
        <w:t>.</w:t>
      </w:r>
    </w:p>
    <w:p w:rsidR="00394A72" w:rsidRDefault="00394A72">
      <w:pPr>
        <w:rPr>
          <w:rFonts w:cs="Arial"/>
        </w:rPr>
      </w:pPr>
    </w:p>
    <w:p w:rsidR="00394A72" w:rsidRDefault="00394A72" w:rsidP="00080131">
      <w:pPr>
        <w:pStyle w:val="Heading2"/>
        <w:rPr>
          <w:sz w:val="35"/>
        </w:rPr>
      </w:pPr>
      <w:bookmarkStart w:id="97" w:name="_Toc322529522"/>
      <w:bookmarkStart w:id="98" w:name="_Toc322529571"/>
      <w:bookmarkStart w:id="99" w:name="_Toc360126885"/>
      <w:r w:rsidRPr="00676676">
        <w:t>References</w:t>
      </w:r>
      <w:bookmarkEnd w:id="97"/>
      <w:bookmarkEnd w:id="98"/>
      <w:bookmarkEnd w:id="99"/>
    </w:p>
    <w:p w:rsidR="00394A72" w:rsidRPr="00A33327" w:rsidRDefault="00394A72" w:rsidP="00080131">
      <w:pPr>
        <w:pStyle w:val="BodyText"/>
      </w:pPr>
      <w:r w:rsidRPr="00A33327">
        <w:t>In addition to any specific references required by the Competent Authority, the following material is relevant to this course:</w:t>
      </w:r>
    </w:p>
    <w:p w:rsidR="003D0652" w:rsidRDefault="000E678C" w:rsidP="00080131">
      <w:pPr>
        <w:pStyle w:val="Bullet1"/>
      </w:pPr>
      <w:r>
        <w:t xml:space="preserve">IALA NAVGUIDE </w:t>
      </w:r>
      <w:ins w:id="100" w:author="peterpd" w:date="2013-04-19T16:42:00Z">
        <w:r>
          <w:t>Section 7.4.2</w:t>
        </w:r>
      </w:ins>
    </w:p>
    <w:p w:rsidR="00187155" w:rsidRDefault="000E678C" w:rsidP="000E678C">
      <w:pPr>
        <w:pStyle w:val="Bullet1"/>
      </w:pPr>
      <w:r>
        <w:t>IALA Guideline 10</w:t>
      </w:r>
      <w:ins w:id="101" w:author="peterpd" w:date="2013-04-19T16:42:00Z">
        <w:r>
          <w:t>12</w:t>
        </w:r>
      </w:ins>
      <w:r w:rsidR="00187155">
        <w:t xml:space="preserve"> on </w:t>
      </w:r>
      <w:ins w:id="102" w:author="peterpd" w:date="2013-04-19T16:44:00Z">
        <w:r>
          <w:t>The Protection of Lighthouses and Aids to Navigation against Damage from Lightning</w:t>
        </w:r>
      </w:ins>
    </w:p>
    <w:p w:rsidR="00322AB6" w:rsidRPr="00A33327" w:rsidRDefault="00322AB6" w:rsidP="00080131">
      <w:pPr>
        <w:pStyle w:val="Bullet1"/>
      </w:pPr>
      <w:r>
        <w:t xml:space="preserve">Manufacturers’ handbooks on </w:t>
      </w:r>
      <w:ins w:id="103" w:author="peterpd" w:date="2013-04-19T16:39:00Z">
        <w:r w:rsidR="000E678C">
          <w:t>earth resista</w:t>
        </w:r>
      </w:ins>
      <w:ins w:id="104" w:author="peterpd" w:date="2013-06-27T19:59:00Z">
        <w:r w:rsidR="00B20ED6">
          <w:t>n</w:t>
        </w:r>
      </w:ins>
      <w:ins w:id="105" w:author="peterpd" w:date="2013-04-19T16:39:00Z">
        <w:r w:rsidR="000E678C">
          <w:t xml:space="preserve">ce measuring equipment </w:t>
        </w:r>
      </w:ins>
      <w:r>
        <w:t>used by the organisation</w:t>
      </w:r>
    </w:p>
    <w:p w:rsidR="00394A72" w:rsidRDefault="00394A72">
      <w:pPr>
        <w:rPr>
          <w:rFonts w:cs="Arial"/>
          <w:sz w:val="23"/>
          <w:szCs w:val="23"/>
        </w:rPr>
      </w:pPr>
    </w:p>
    <w:p w:rsidR="00394A72" w:rsidRPr="00676676" w:rsidRDefault="00394A72" w:rsidP="00080131">
      <w:pPr>
        <w:pStyle w:val="Heading1"/>
      </w:pPr>
      <w:bookmarkStart w:id="106" w:name="_Toc322529523"/>
      <w:bookmarkStart w:id="107" w:name="_Toc322529572"/>
      <w:bookmarkStart w:id="108" w:name="_Toc360126886"/>
      <w:r w:rsidRPr="00676676">
        <w:t>PART B - TEACHING MODULES</w:t>
      </w:r>
      <w:bookmarkEnd w:id="106"/>
      <w:bookmarkEnd w:id="107"/>
      <w:bookmarkEnd w:id="108"/>
    </w:p>
    <w:p w:rsidR="00394A72" w:rsidRPr="000401D9" w:rsidRDefault="00394A72" w:rsidP="000B7B92">
      <w:pPr>
        <w:pStyle w:val="Heading2"/>
      </w:pPr>
      <w:bookmarkStart w:id="109" w:name="_Toc322529524"/>
      <w:bookmarkStart w:id="110" w:name="_Toc322529573"/>
      <w:bookmarkStart w:id="111" w:name="_Toc360126887"/>
      <w:r w:rsidRPr="000401D9">
        <w:t xml:space="preserve">Module 1 – </w:t>
      </w:r>
      <w:bookmarkEnd w:id="109"/>
      <w:bookmarkEnd w:id="110"/>
      <w:r w:rsidR="001C027B">
        <w:rPr>
          <w:noProof/>
        </w:rPr>
        <w:t xml:space="preserve">Introduction to </w:t>
      </w:r>
      <w:ins w:id="112" w:author="peterpd" w:date="2013-04-19T16:45:00Z">
        <w:r w:rsidR="000E678C">
          <w:rPr>
            <w:noProof/>
          </w:rPr>
          <w:t>lightning protection</w:t>
        </w:r>
      </w:ins>
      <w:bookmarkEnd w:id="111"/>
    </w:p>
    <w:p w:rsidR="00394A72" w:rsidRPr="00D5362A" w:rsidRDefault="00394A72" w:rsidP="000B7B92">
      <w:pPr>
        <w:pStyle w:val="Heading3"/>
        <w:rPr>
          <w:b/>
          <w:sz w:val="22"/>
          <w:szCs w:val="22"/>
          <w:rPrChange w:id="113" w:author="stephen" w:date="2013-09-18T11:03:00Z">
            <w:rPr>
              <w:b/>
            </w:rPr>
          </w:rPrChange>
        </w:rPr>
      </w:pPr>
      <w:r w:rsidRPr="00D5362A">
        <w:rPr>
          <w:sz w:val="22"/>
          <w:szCs w:val="22"/>
          <w:rPrChange w:id="114" w:author="stephen" w:date="2013-09-18T11:03:00Z">
            <w:rPr/>
          </w:rPrChange>
        </w:rPr>
        <w:t xml:space="preserve">Scope </w:t>
      </w:r>
    </w:p>
    <w:p w:rsidR="001C027B" w:rsidRPr="00D5362A" w:rsidRDefault="001C027B" w:rsidP="0013076F">
      <w:pPr>
        <w:pStyle w:val="Heading3"/>
        <w:numPr>
          <w:ilvl w:val="0"/>
          <w:numId w:val="0"/>
        </w:numPr>
        <w:rPr>
          <w:b/>
          <w:sz w:val="22"/>
          <w:szCs w:val="22"/>
          <w:rPrChange w:id="115" w:author="stephen" w:date="2013-09-18T11:03:00Z">
            <w:rPr>
              <w:b/>
            </w:rPr>
          </w:rPrChange>
        </w:rPr>
      </w:pPr>
      <w:r w:rsidRPr="00D5362A">
        <w:rPr>
          <w:rFonts w:cs="Arial"/>
          <w:sz w:val="22"/>
          <w:szCs w:val="22"/>
          <w:rPrChange w:id="116" w:author="stephen" w:date="2013-09-18T11:03:00Z">
            <w:rPr>
              <w:rFonts w:cs="Arial"/>
            </w:rPr>
          </w:rPrChange>
        </w:rPr>
        <w:t xml:space="preserve">This module describes </w:t>
      </w:r>
      <w:ins w:id="117" w:author="peterpd" w:date="2013-04-19T16:47:00Z">
        <w:r w:rsidR="000E678C" w:rsidRPr="00D5362A">
          <w:rPr>
            <w:rFonts w:cs="Arial"/>
            <w:sz w:val="22"/>
            <w:szCs w:val="22"/>
            <w:rPrChange w:id="118" w:author="stephen" w:date="2013-09-18T11:03:00Z">
              <w:rPr>
                <w:rFonts w:cs="Arial"/>
              </w:rPr>
            </w:rPrChange>
          </w:rPr>
          <w:t>how lightning is produced, its effects</w:t>
        </w:r>
      </w:ins>
      <w:ins w:id="119" w:author="peterpd" w:date="2013-04-19T16:48:00Z">
        <w:r w:rsidR="000E678C" w:rsidRPr="00D5362A">
          <w:rPr>
            <w:rFonts w:cs="Arial"/>
            <w:sz w:val="22"/>
            <w:szCs w:val="22"/>
            <w:rPrChange w:id="120" w:author="stephen" w:date="2013-09-18T11:03:00Z">
              <w:rPr>
                <w:rFonts w:cs="Arial"/>
              </w:rPr>
            </w:rPrChange>
          </w:rPr>
          <w:t>,</w:t>
        </w:r>
      </w:ins>
      <w:ins w:id="121" w:author="peterpd" w:date="2013-04-19T16:47:00Z">
        <w:r w:rsidR="000E678C" w:rsidRPr="00D5362A">
          <w:rPr>
            <w:rFonts w:cs="Arial"/>
            <w:sz w:val="22"/>
            <w:szCs w:val="22"/>
            <w:rPrChange w:id="122" w:author="stephen" w:date="2013-09-18T11:03:00Z">
              <w:rPr>
                <w:rFonts w:cs="Arial"/>
              </w:rPr>
            </w:rPrChange>
          </w:rPr>
          <w:t xml:space="preserve"> how this can be managed and the influences of location.</w:t>
        </w:r>
      </w:ins>
    </w:p>
    <w:p w:rsidR="00394A72" w:rsidRPr="00D5362A" w:rsidRDefault="00394A72" w:rsidP="000B7B92">
      <w:pPr>
        <w:pStyle w:val="Heading3"/>
        <w:rPr>
          <w:b/>
          <w:sz w:val="22"/>
          <w:szCs w:val="22"/>
          <w:rPrChange w:id="123" w:author="stephen" w:date="2013-09-18T11:03:00Z">
            <w:rPr>
              <w:b/>
            </w:rPr>
          </w:rPrChange>
        </w:rPr>
      </w:pPr>
      <w:r w:rsidRPr="00D5362A">
        <w:rPr>
          <w:sz w:val="22"/>
          <w:szCs w:val="22"/>
          <w:rPrChange w:id="124" w:author="stephen" w:date="2013-09-18T11:03:00Z">
            <w:rPr/>
          </w:rPrChange>
        </w:rPr>
        <w:t>Learning Objective</w:t>
      </w:r>
    </w:p>
    <w:p w:rsidR="00394A72" w:rsidRPr="00D5362A" w:rsidRDefault="00394A72" w:rsidP="009C212A">
      <w:pPr>
        <w:rPr>
          <w:szCs w:val="22"/>
          <w:rPrChange w:id="125" w:author="stephen" w:date="2013-09-18T11:03:00Z">
            <w:rPr/>
          </w:rPrChange>
        </w:rPr>
      </w:pPr>
      <w:r w:rsidRPr="003F4F5B">
        <w:rPr>
          <w:szCs w:val="22"/>
        </w:rPr>
        <w:t xml:space="preserve">To </w:t>
      </w:r>
      <w:r w:rsidR="00881303" w:rsidRPr="003F4F5B">
        <w:rPr>
          <w:szCs w:val="22"/>
        </w:rPr>
        <w:t xml:space="preserve">gain a </w:t>
      </w:r>
      <w:r w:rsidR="00881303" w:rsidRPr="003F4F5B">
        <w:rPr>
          <w:b/>
          <w:szCs w:val="22"/>
        </w:rPr>
        <w:t>basic</w:t>
      </w:r>
      <w:r w:rsidR="00881303" w:rsidRPr="003F4F5B">
        <w:rPr>
          <w:szCs w:val="22"/>
        </w:rPr>
        <w:t xml:space="preserve"> </w:t>
      </w:r>
      <w:r w:rsidRPr="003F4F5B">
        <w:rPr>
          <w:szCs w:val="22"/>
        </w:rPr>
        <w:t>understand</w:t>
      </w:r>
      <w:r w:rsidR="00881303" w:rsidRPr="003F4F5B">
        <w:rPr>
          <w:szCs w:val="22"/>
        </w:rPr>
        <w:t>ing of</w:t>
      </w:r>
      <w:r w:rsidR="000E678C" w:rsidRPr="003F4F5B">
        <w:rPr>
          <w:szCs w:val="22"/>
        </w:rPr>
        <w:t xml:space="preserve"> </w:t>
      </w:r>
      <w:ins w:id="126" w:author="peterpd" w:date="2013-04-19T16:49:00Z">
        <w:r w:rsidR="000E678C" w:rsidRPr="003F4F5B">
          <w:rPr>
            <w:szCs w:val="22"/>
          </w:rPr>
          <w:t>what lightning is</w:t>
        </w:r>
      </w:ins>
      <w:ins w:id="127" w:author="peterpd" w:date="2013-04-19T16:51:00Z">
        <w:r w:rsidR="00DA6272" w:rsidRPr="00D5362A">
          <w:rPr>
            <w:szCs w:val="22"/>
            <w:rPrChange w:id="128" w:author="stephen" w:date="2013-09-18T11:03:00Z">
              <w:rPr/>
            </w:rPrChange>
          </w:rPr>
          <w:t xml:space="preserve"> and how this varies with location</w:t>
        </w:r>
      </w:ins>
      <w:ins w:id="129" w:author="peterpd" w:date="2013-06-22T18:15:00Z">
        <w:r w:rsidR="00CE139A" w:rsidRPr="00D5362A">
          <w:rPr>
            <w:szCs w:val="22"/>
            <w:rPrChange w:id="130" w:author="stephen" w:date="2013-09-18T11:03:00Z">
              <w:rPr/>
            </w:rPrChange>
          </w:rPr>
          <w:t>,</w:t>
        </w:r>
      </w:ins>
      <w:ins w:id="131" w:author="peterpd" w:date="2013-04-19T16:49:00Z">
        <w:r w:rsidR="000E678C" w:rsidRPr="00D5362A">
          <w:rPr>
            <w:szCs w:val="22"/>
            <w:rPrChange w:id="132" w:author="stephen" w:date="2013-09-18T11:03:00Z">
              <w:rPr/>
            </w:rPrChange>
          </w:rPr>
          <w:t xml:space="preserve"> </w:t>
        </w:r>
      </w:ins>
      <w:ins w:id="133" w:author="peterpd" w:date="2013-06-22T18:15:00Z">
        <w:r w:rsidR="00CE139A" w:rsidRPr="00D5362A">
          <w:rPr>
            <w:szCs w:val="22"/>
            <w:rPrChange w:id="134" w:author="stephen" w:date="2013-09-18T11:03:00Z">
              <w:rPr/>
            </w:rPrChange>
          </w:rPr>
          <w:t xml:space="preserve">plus </w:t>
        </w:r>
      </w:ins>
      <w:ins w:id="135" w:author="peterpd" w:date="2013-06-22T18:17:00Z">
        <w:r w:rsidR="00CE139A" w:rsidRPr="00D5362A">
          <w:rPr>
            <w:szCs w:val="22"/>
            <w:rPrChange w:id="136" w:author="stephen" w:date="2013-09-18T11:03:00Z">
              <w:rPr/>
            </w:rPrChange>
          </w:rPr>
          <w:t>understand the effects of</w:t>
        </w:r>
      </w:ins>
      <w:ins w:id="137" w:author="peterpd" w:date="2013-04-19T16:49:00Z">
        <w:r w:rsidR="00DA6272" w:rsidRPr="00D5362A">
          <w:rPr>
            <w:szCs w:val="22"/>
            <w:rPrChange w:id="138" w:author="stephen" w:date="2013-09-18T11:03:00Z">
              <w:rPr/>
            </w:rPrChange>
          </w:rPr>
          <w:t xml:space="preserve"> a strike </w:t>
        </w:r>
      </w:ins>
      <w:ins w:id="139" w:author="peterpd" w:date="2013-04-19T16:51:00Z">
        <w:r w:rsidR="00DA6272" w:rsidRPr="00D5362A">
          <w:rPr>
            <w:szCs w:val="22"/>
            <w:rPrChange w:id="140" w:author="stephen" w:date="2013-09-18T11:03:00Z">
              <w:rPr/>
            </w:rPrChange>
          </w:rPr>
          <w:t>and how this can be managed.</w:t>
        </w:r>
      </w:ins>
    </w:p>
    <w:p w:rsidR="00394A72" w:rsidRDefault="00394A72" w:rsidP="000B7B92">
      <w:pPr>
        <w:pStyle w:val="Heading3"/>
      </w:pPr>
      <w:r>
        <w:t>Syllabus</w:t>
      </w:r>
    </w:p>
    <w:p w:rsidR="00394A72" w:rsidRPr="0055579C" w:rsidRDefault="00394A72" w:rsidP="000B7B92">
      <w:pPr>
        <w:pStyle w:val="Lesson"/>
      </w:pPr>
      <w:r>
        <w:t>Lesson 1</w:t>
      </w:r>
      <w:r>
        <w:tab/>
      </w:r>
      <w:proofErr w:type="gramStart"/>
      <w:r w:rsidR="00181253">
        <w:t>The</w:t>
      </w:r>
      <w:proofErr w:type="gramEnd"/>
      <w:r w:rsidR="00181253">
        <w:t xml:space="preserve"> N</w:t>
      </w:r>
      <w:r w:rsidR="00DA6272">
        <w:t>ature of Li</w:t>
      </w:r>
      <w:ins w:id="141" w:author="peterpd" w:date="2013-04-19T16:53:00Z">
        <w:r w:rsidR="00DA6272">
          <w:t>ghtning</w:t>
        </w:r>
      </w:ins>
      <w:ins w:id="142" w:author="peterpd" w:date="2013-05-08T20:38:00Z">
        <w:r w:rsidR="00B63D09">
          <w:t xml:space="preserve"> and the Effects of Location</w:t>
        </w:r>
      </w:ins>
    </w:p>
    <w:p w:rsidR="00394A72" w:rsidRDefault="00A93330" w:rsidP="00966E9B">
      <w:pPr>
        <w:pStyle w:val="List1"/>
        <w:numPr>
          <w:ilvl w:val="0"/>
          <w:numId w:val="1"/>
        </w:numPr>
      </w:pPr>
      <w:ins w:id="143" w:author="peterpd" w:date="2013-05-08T20:34:00Z">
        <w:r>
          <w:t>What is lightning</w:t>
        </w:r>
      </w:ins>
    </w:p>
    <w:p w:rsidR="002D283D" w:rsidRDefault="00A93330" w:rsidP="000B7B92">
      <w:pPr>
        <w:pStyle w:val="List1"/>
      </w:pPr>
      <w:ins w:id="144" w:author="peterpd" w:date="2013-05-08T20:34:00Z">
        <w:r>
          <w:t xml:space="preserve">How is it </w:t>
        </w:r>
      </w:ins>
      <w:ins w:id="145" w:author="peterpd" w:date="2013-05-08T20:35:00Z">
        <w:r w:rsidR="00B63D09">
          <w:t>generated</w:t>
        </w:r>
      </w:ins>
    </w:p>
    <w:p w:rsidR="00B63D09" w:rsidRDefault="00B63D09" w:rsidP="000B7B92">
      <w:pPr>
        <w:pStyle w:val="List1"/>
      </w:pPr>
      <w:ins w:id="146" w:author="peterpd" w:date="2013-05-08T20:42:00Z">
        <w:r>
          <w:t>Downward leaders</w:t>
        </w:r>
      </w:ins>
    </w:p>
    <w:p w:rsidR="00B63D09" w:rsidRDefault="00B63D09" w:rsidP="000B7B92">
      <w:pPr>
        <w:pStyle w:val="List1"/>
      </w:pPr>
      <w:ins w:id="147" w:author="peterpd" w:date="2013-05-08T20:42:00Z">
        <w:r>
          <w:t>Upward streamers</w:t>
        </w:r>
      </w:ins>
    </w:p>
    <w:p w:rsidR="002D283D" w:rsidRDefault="007579F8" w:rsidP="000B7B92">
      <w:pPr>
        <w:pStyle w:val="List1"/>
      </w:pPr>
      <w:ins w:id="148" w:author="peterpd" w:date="2013-05-08T20:49:00Z">
        <w:r>
          <w:t>Energy in a strike</w:t>
        </w:r>
      </w:ins>
    </w:p>
    <w:p w:rsidR="00394A72" w:rsidRDefault="007579F8" w:rsidP="000B7B92">
      <w:pPr>
        <w:pStyle w:val="List1"/>
      </w:pPr>
      <w:ins w:id="149" w:author="peterpd" w:date="2013-05-08T20:46:00Z">
        <w:r>
          <w:t>Ker</w:t>
        </w:r>
      </w:ins>
      <w:ins w:id="150" w:author="peterpd" w:date="2013-05-08T20:47:00Z">
        <w:r>
          <w:t>aunic level</w:t>
        </w:r>
      </w:ins>
    </w:p>
    <w:p w:rsidR="00394A72" w:rsidRPr="0055579C" w:rsidRDefault="00394A72" w:rsidP="00C15A2C">
      <w:pPr>
        <w:pStyle w:val="Lesson"/>
      </w:pPr>
      <w:r>
        <w:t>Lesson 2</w:t>
      </w:r>
      <w:r>
        <w:tab/>
      </w:r>
      <w:ins w:id="151" w:author="peterpd" w:date="2013-05-08T20:50:00Z">
        <w:r w:rsidR="007579F8">
          <w:t>Impact of a strike and how this can be managed</w:t>
        </w:r>
      </w:ins>
      <w:del w:id="152" w:author="peterpd" w:date="2013-05-08T20:23:00Z">
        <w:r w:rsidR="00923841" w:rsidDel="002D283D">
          <w:delText xml:space="preserve"> </w:delText>
        </w:r>
      </w:del>
    </w:p>
    <w:p w:rsidR="007579F8" w:rsidRDefault="005F2848" w:rsidP="00EE47B7">
      <w:pPr>
        <w:pStyle w:val="List1"/>
        <w:numPr>
          <w:ilvl w:val="0"/>
          <w:numId w:val="15"/>
        </w:numPr>
      </w:pPr>
      <w:bookmarkStart w:id="153" w:name="_Toc322529525"/>
      <w:bookmarkStart w:id="154" w:name="_Toc322529574"/>
      <w:ins w:id="155" w:author="peterpd" w:date="2013-05-08T21:00:00Z">
        <w:r>
          <w:t>Thermal effect</w:t>
        </w:r>
      </w:ins>
    </w:p>
    <w:p w:rsidR="004F2E57" w:rsidRDefault="00CE139A" w:rsidP="00EE47B7">
      <w:pPr>
        <w:pStyle w:val="List1"/>
        <w:numPr>
          <w:ilvl w:val="0"/>
          <w:numId w:val="15"/>
        </w:numPr>
      </w:pPr>
      <w:ins w:id="156" w:author="peterpd" w:date="2013-06-22T18:17:00Z">
        <w:r>
          <w:t>Electrodynamic</w:t>
        </w:r>
      </w:ins>
      <w:ins w:id="157" w:author="peterpd" w:date="2013-05-08T21:01:00Z">
        <w:r w:rsidR="005F2848">
          <w:t xml:space="preserve"> effect</w:t>
        </w:r>
      </w:ins>
    </w:p>
    <w:p w:rsidR="005F2848" w:rsidRDefault="005F2848" w:rsidP="00EE47B7">
      <w:pPr>
        <w:pStyle w:val="List1"/>
      </w:pPr>
      <w:ins w:id="158" w:author="peterpd" w:date="2013-05-08T21:01:00Z">
        <w:r>
          <w:t>Rise in Earth potential</w:t>
        </w:r>
      </w:ins>
    </w:p>
    <w:p w:rsidR="00EE47B7" w:rsidRDefault="00F66089" w:rsidP="00EE47B7">
      <w:pPr>
        <w:pStyle w:val="List1"/>
      </w:pPr>
      <w:ins w:id="159" w:author="peterpd" w:date="2013-05-08T21:05:00Z">
        <w:r>
          <w:t>Physical protection</w:t>
        </w:r>
      </w:ins>
    </w:p>
    <w:p w:rsidR="00F66089" w:rsidRDefault="00F66089" w:rsidP="00EE47B7">
      <w:pPr>
        <w:pStyle w:val="List1"/>
      </w:pPr>
      <w:ins w:id="160" w:author="peterpd" w:date="2013-05-08T21:06:00Z">
        <w:r>
          <w:lastRenderedPageBreak/>
          <w:t>Surge protection</w:t>
        </w:r>
      </w:ins>
    </w:p>
    <w:p w:rsidR="00F66089" w:rsidRDefault="00F66089" w:rsidP="00EE47B7">
      <w:pPr>
        <w:pStyle w:val="List1"/>
      </w:pPr>
      <w:ins w:id="161" w:author="peterpd" w:date="2013-05-08T21:06:00Z">
        <w:r>
          <w:t>Passive protection</w:t>
        </w:r>
      </w:ins>
    </w:p>
    <w:p w:rsidR="00F66089" w:rsidRDefault="00F66089" w:rsidP="009D7ECE">
      <w:pPr>
        <w:pStyle w:val="List1"/>
        <w:numPr>
          <w:ilvl w:val="0"/>
          <w:numId w:val="0"/>
        </w:numPr>
      </w:pPr>
    </w:p>
    <w:p w:rsidR="00394A72" w:rsidRPr="00FB3D29" w:rsidRDefault="00394A72" w:rsidP="000B7B92">
      <w:pPr>
        <w:pStyle w:val="Heading2"/>
      </w:pPr>
      <w:bookmarkStart w:id="162" w:name="_Toc360126888"/>
      <w:r>
        <w:t>Module</w:t>
      </w:r>
      <w:r w:rsidRPr="00FB3D29">
        <w:t xml:space="preserve"> 2 – </w:t>
      </w:r>
      <w:bookmarkEnd w:id="153"/>
      <w:bookmarkEnd w:id="154"/>
      <w:ins w:id="163" w:author="peterpd" w:date="2013-05-08T20:05:00Z">
        <w:r w:rsidR="00143BEF">
          <w:t>Risk Assessment</w:t>
        </w:r>
      </w:ins>
      <w:bookmarkEnd w:id="162"/>
    </w:p>
    <w:p w:rsidR="00394A72" w:rsidRPr="00FB3D29" w:rsidRDefault="00394A72" w:rsidP="000B7B92">
      <w:pPr>
        <w:pStyle w:val="Heading3"/>
        <w:rPr>
          <w:b/>
          <w:bCs/>
        </w:rPr>
      </w:pPr>
      <w:r w:rsidRPr="00082991">
        <w:t>Scope</w:t>
      </w:r>
      <w:r w:rsidRPr="00FB3D29">
        <w:t xml:space="preserve"> </w:t>
      </w:r>
    </w:p>
    <w:p w:rsidR="00EE47B7" w:rsidRPr="00FB3D29" w:rsidRDefault="000F7873" w:rsidP="00EE47B7">
      <w:r w:rsidRPr="001A35C8">
        <w:rPr>
          <w:rFonts w:cs="Arial"/>
        </w:rPr>
        <w:t xml:space="preserve">This module describes </w:t>
      </w:r>
      <w:ins w:id="164" w:author="peterpd" w:date="2013-04-19T16:24:00Z">
        <w:r w:rsidR="00F66089">
          <w:rPr>
            <w:szCs w:val="22"/>
          </w:rPr>
          <w:t>the factors influencing the decision to fit lightning protection</w:t>
        </w:r>
      </w:ins>
    </w:p>
    <w:p w:rsidR="00394A72" w:rsidRPr="00FB3D29" w:rsidRDefault="00394A72" w:rsidP="000B7B92">
      <w:pPr>
        <w:pStyle w:val="Heading3"/>
        <w:rPr>
          <w:b/>
          <w:bCs/>
        </w:rPr>
      </w:pPr>
      <w:r w:rsidRPr="00082991">
        <w:t>Learning</w:t>
      </w:r>
      <w:r w:rsidRPr="00FB3D29">
        <w:t xml:space="preserve"> Objective </w:t>
      </w:r>
    </w:p>
    <w:p w:rsidR="00394A72" w:rsidRDefault="008A4E46" w:rsidP="00082991">
      <w:r>
        <w:t xml:space="preserve">To gain a </w:t>
      </w:r>
      <w:r w:rsidR="000F7873">
        <w:rPr>
          <w:b/>
        </w:rPr>
        <w:t>satisfactory</w:t>
      </w:r>
      <w:r w:rsidR="00EE47B7">
        <w:t xml:space="preserve"> </w:t>
      </w:r>
      <w:r w:rsidR="00EE47B7" w:rsidRPr="00FB3D29">
        <w:t>understand</w:t>
      </w:r>
      <w:r w:rsidR="00EE47B7">
        <w:t>ing of</w:t>
      </w:r>
      <w:r w:rsidR="00B23B94">
        <w:t xml:space="preserve"> </w:t>
      </w:r>
      <w:r w:rsidR="000F7873">
        <w:t>the</w:t>
      </w:r>
      <w:ins w:id="165" w:author="peterpd" w:date="2013-05-08T21:26:00Z">
        <w:r w:rsidR="00C30BF2">
          <w:t xml:space="preserve"> </w:t>
        </w:r>
      </w:ins>
      <w:ins w:id="166" w:author="peterpd" w:date="2013-05-08T21:33:00Z">
        <w:r w:rsidR="00C30BF2">
          <w:t xml:space="preserve">risk assessment process </w:t>
        </w:r>
      </w:ins>
      <w:ins w:id="167" w:author="peterpd" w:date="2013-05-08T21:34:00Z">
        <w:r w:rsidR="00C30BF2">
          <w:t>to determine the cost effective level of protection.</w:t>
        </w:r>
      </w:ins>
      <w:del w:id="168" w:author="peterpd" w:date="2013-05-08T21:30:00Z">
        <w:r w:rsidR="00394A72" w:rsidDel="00C30BF2">
          <w:delText>.</w:delText>
        </w:r>
      </w:del>
    </w:p>
    <w:p w:rsidR="00394A72" w:rsidRPr="00FB3D29" w:rsidRDefault="00394A72" w:rsidP="000B7B92">
      <w:pPr>
        <w:pStyle w:val="Heading3"/>
      </w:pPr>
      <w:r>
        <w:t>Syllabus</w:t>
      </w:r>
    </w:p>
    <w:p w:rsidR="00EE47B7" w:rsidRPr="0055579C" w:rsidRDefault="00EE47B7" w:rsidP="00EE47B7">
      <w:pPr>
        <w:pStyle w:val="Lesson"/>
      </w:pPr>
      <w:r>
        <w:t>Lesson 1</w:t>
      </w:r>
      <w:r>
        <w:tab/>
      </w:r>
      <w:ins w:id="169" w:author="peterpd" w:date="2013-05-08T21:13:00Z">
        <w:r w:rsidR="00F66089">
          <w:t>Why Risk Assess</w:t>
        </w:r>
      </w:ins>
    </w:p>
    <w:p w:rsidR="00157910" w:rsidRDefault="00157910" w:rsidP="00EE47B7">
      <w:pPr>
        <w:pStyle w:val="List1"/>
        <w:numPr>
          <w:ilvl w:val="0"/>
          <w:numId w:val="16"/>
        </w:numPr>
      </w:pPr>
      <w:ins w:id="170" w:author="peterpd" w:date="2013-05-08T21:16:00Z">
        <w:r>
          <w:t>Typical system cost</w:t>
        </w:r>
      </w:ins>
    </w:p>
    <w:p w:rsidR="00EE47B7" w:rsidRPr="00BA5FD1" w:rsidRDefault="00C542C2" w:rsidP="00EE47B7">
      <w:pPr>
        <w:pStyle w:val="List1"/>
        <w:numPr>
          <w:ilvl w:val="0"/>
          <w:numId w:val="16"/>
        </w:numPr>
      </w:pPr>
      <w:ins w:id="171" w:author="peterpd" w:date="2013-06-22T18:04:00Z">
        <w:r>
          <w:t>Likelihood</w:t>
        </w:r>
      </w:ins>
      <w:ins w:id="172" w:author="peterpd" w:date="2013-05-08T21:16:00Z">
        <w:r w:rsidR="00157910">
          <w:t xml:space="preserve"> of strike</w:t>
        </w:r>
      </w:ins>
    </w:p>
    <w:p w:rsidR="00EE47B7" w:rsidRDefault="00157910" w:rsidP="00EE47B7">
      <w:pPr>
        <w:pStyle w:val="List1"/>
      </w:pPr>
      <w:ins w:id="173" w:author="peterpd" w:date="2013-05-08T21:17:00Z">
        <w:r>
          <w:t>Impact of strike</w:t>
        </w:r>
      </w:ins>
    </w:p>
    <w:p w:rsidR="00157910" w:rsidRDefault="00157910" w:rsidP="00EE47B7">
      <w:pPr>
        <w:pStyle w:val="List1"/>
      </w:pPr>
      <w:ins w:id="174" w:author="peterpd" w:date="2013-05-08T21:18:00Z">
        <w:r>
          <w:t xml:space="preserve">Effect </w:t>
        </w:r>
      </w:ins>
      <w:ins w:id="175" w:author="peterpd" w:date="2013-05-08T21:19:00Z">
        <w:r>
          <w:t>o</w:t>
        </w:r>
      </w:ins>
      <w:ins w:id="176" w:author="peterpd" w:date="2013-05-08T21:18:00Z">
        <w:r>
          <w:t xml:space="preserve">f </w:t>
        </w:r>
      </w:ins>
      <w:ins w:id="177" w:author="peterpd" w:date="2013-05-08T21:19:00Z">
        <w:r>
          <w:t>strike</w:t>
        </w:r>
      </w:ins>
    </w:p>
    <w:p w:rsidR="00C30BF2" w:rsidRDefault="00C30BF2" w:rsidP="00EE47B7">
      <w:pPr>
        <w:pStyle w:val="List1"/>
      </w:pPr>
      <w:ins w:id="178" w:author="peterpd" w:date="2013-05-08T21:28:00Z">
        <w:r>
          <w:t>Outcome from the risk assessment</w:t>
        </w:r>
      </w:ins>
    </w:p>
    <w:p w:rsidR="00730144" w:rsidRDefault="00730144" w:rsidP="00730144">
      <w:pPr>
        <w:pStyle w:val="List1"/>
        <w:numPr>
          <w:ilvl w:val="0"/>
          <w:numId w:val="0"/>
        </w:numPr>
        <w:ind w:left="567"/>
      </w:pPr>
    </w:p>
    <w:p w:rsidR="0043040C" w:rsidRDefault="000F78CB" w:rsidP="0043040C">
      <w:pPr>
        <w:pStyle w:val="Heading2"/>
        <w:rPr>
          <w:noProof/>
        </w:rPr>
      </w:pPr>
      <w:bookmarkStart w:id="179" w:name="_Toc322529526"/>
      <w:bookmarkStart w:id="180" w:name="_Toc322529575"/>
      <w:bookmarkStart w:id="181" w:name="_Toc360126889"/>
      <w:r>
        <w:t>Module</w:t>
      </w:r>
      <w:r w:rsidRPr="00FB3D29">
        <w:t xml:space="preserve"> </w:t>
      </w:r>
      <w:r w:rsidR="00BF288D">
        <w:t xml:space="preserve">3 </w:t>
      </w:r>
      <w:r>
        <w:t>–</w:t>
      </w:r>
      <w:r w:rsidR="00394A72" w:rsidRPr="00FB3D29">
        <w:t xml:space="preserve"> </w:t>
      </w:r>
      <w:bookmarkEnd w:id="179"/>
      <w:bookmarkEnd w:id="180"/>
      <w:ins w:id="182" w:author="peterpd" w:date="2013-05-08T20:05:00Z">
        <w:r w:rsidR="00143BEF">
          <w:t>Physical Protection</w:t>
        </w:r>
      </w:ins>
      <w:ins w:id="183" w:author="peterpd" w:date="2013-06-22T16:23:00Z">
        <w:r w:rsidR="00141F14">
          <w:t xml:space="preserve"> Design</w:t>
        </w:r>
      </w:ins>
      <w:bookmarkEnd w:id="181"/>
      <w:del w:id="184" w:author="peterpd" w:date="2013-06-22T16:23:00Z">
        <w:r w:rsidR="00141F14" w:rsidDel="00141F14">
          <w:delText xml:space="preserve"> </w:delText>
        </w:r>
      </w:del>
    </w:p>
    <w:p w:rsidR="00BF288D" w:rsidRPr="00FB3D29" w:rsidRDefault="00BF288D" w:rsidP="00BF288D">
      <w:pPr>
        <w:pStyle w:val="Heading3"/>
        <w:rPr>
          <w:b/>
          <w:bCs/>
        </w:rPr>
      </w:pPr>
      <w:r w:rsidRPr="00082991">
        <w:t>Scope</w:t>
      </w:r>
      <w:r w:rsidRPr="00FB3D29">
        <w:t xml:space="preserve"> </w:t>
      </w:r>
    </w:p>
    <w:p w:rsidR="00BF288D" w:rsidRPr="00FB3D29" w:rsidRDefault="00BF288D" w:rsidP="00187155">
      <w:r w:rsidRPr="00EA0429">
        <w:rPr>
          <w:szCs w:val="22"/>
        </w:rPr>
        <w:t xml:space="preserve">This module describes </w:t>
      </w:r>
      <w:ins w:id="185" w:author="peterpd" w:date="2013-05-21T11:11:00Z">
        <w:r w:rsidR="00F559DF">
          <w:rPr>
            <w:szCs w:val="22"/>
          </w:rPr>
          <w:t>how the energy of a lightning strike can be manage</w:t>
        </w:r>
      </w:ins>
      <w:ins w:id="186" w:author="peterpd" w:date="2013-06-22T17:38:00Z">
        <w:r w:rsidR="001E7C7A">
          <w:rPr>
            <w:szCs w:val="22"/>
          </w:rPr>
          <w:t>d</w:t>
        </w:r>
      </w:ins>
      <w:ins w:id="187" w:author="peterpd" w:date="2013-05-21T11:11:00Z">
        <w:r w:rsidR="00F559DF">
          <w:rPr>
            <w:szCs w:val="22"/>
          </w:rPr>
          <w:t xml:space="preserve"> to limit the effects of damage to a structure. It will provide an understanding of </w:t>
        </w:r>
      </w:ins>
      <w:ins w:id="188" w:author="peterpd" w:date="2013-05-21T11:14:00Z">
        <w:r w:rsidR="00F559DF">
          <w:rPr>
            <w:szCs w:val="22"/>
          </w:rPr>
          <w:t>how methods can be used to achieve the necessary protection.</w:t>
        </w:r>
      </w:ins>
    </w:p>
    <w:p w:rsidR="00BF288D" w:rsidRPr="00FB3D29" w:rsidRDefault="00BF288D" w:rsidP="00BF288D">
      <w:pPr>
        <w:pStyle w:val="Heading3"/>
        <w:rPr>
          <w:b/>
          <w:bCs/>
        </w:rPr>
      </w:pPr>
      <w:r w:rsidRPr="00082991">
        <w:t>Learning</w:t>
      </w:r>
      <w:r w:rsidRPr="00FB3D29">
        <w:t xml:space="preserve"> Objective </w:t>
      </w:r>
    </w:p>
    <w:p w:rsidR="00BF288D" w:rsidRDefault="00BF288D" w:rsidP="00BF288D">
      <w:r>
        <w:t xml:space="preserve">To gain a </w:t>
      </w:r>
      <w:r w:rsidR="00322AB6">
        <w:rPr>
          <w:b/>
        </w:rPr>
        <w:t>basic</w:t>
      </w:r>
      <w:r>
        <w:t xml:space="preserve"> </w:t>
      </w:r>
      <w:r w:rsidRPr="00FB3D29">
        <w:t>understand</w:t>
      </w:r>
      <w:r>
        <w:t xml:space="preserve">ing of </w:t>
      </w:r>
      <w:r w:rsidR="00322AB6">
        <w:t>the</w:t>
      </w:r>
      <w:ins w:id="189" w:author="peterpd" w:date="2013-05-21T11:15:00Z">
        <w:r w:rsidR="00F559DF">
          <w:t xml:space="preserve"> design approach to achieve physical lightning protection</w:t>
        </w:r>
      </w:ins>
      <w:r w:rsidR="000B3E1D">
        <w:t>.</w:t>
      </w:r>
    </w:p>
    <w:p w:rsidR="00BF288D" w:rsidRPr="00FB3D29" w:rsidRDefault="00BF288D" w:rsidP="00BF288D">
      <w:pPr>
        <w:pStyle w:val="Heading3"/>
      </w:pPr>
      <w:r>
        <w:t>Syllabus</w:t>
      </w:r>
    </w:p>
    <w:p w:rsidR="00BF288D" w:rsidRPr="0055579C" w:rsidRDefault="00BF288D" w:rsidP="00BF288D">
      <w:pPr>
        <w:pStyle w:val="Lesson"/>
      </w:pPr>
      <w:r>
        <w:t>Lesson 1</w:t>
      </w:r>
      <w:r>
        <w:tab/>
      </w:r>
      <w:ins w:id="190" w:author="peterpd" w:date="2013-05-21T11:42:00Z">
        <w:r w:rsidR="00175105">
          <w:t xml:space="preserve">Protection </w:t>
        </w:r>
      </w:ins>
      <w:ins w:id="191" w:author="peterpd" w:date="2013-05-21T11:17:00Z">
        <w:r w:rsidR="00D256C7">
          <w:t>Methods</w:t>
        </w:r>
      </w:ins>
    </w:p>
    <w:p w:rsidR="00BF288D" w:rsidRDefault="00D256C7" w:rsidP="00966E9B">
      <w:pPr>
        <w:pStyle w:val="List1"/>
        <w:numPr>
          <w:ilvl w:val="0"/>
          <w:numId w:val="18"/>
        </w:numPr>
      </w:pPr>
      <w:ins w:id="192" w:author="peterpd" w:date="2013-05-21T11:18:00Z">
        <w:r>
          <w:t>Goals of physical protection</w:t>
        </w:r>
      </w:ins>
    </w:p>
    <w:p w:rsidR="00BF288D" w:rsidRPr="00BA5FD1" w:rsidRDefault="00175105" w:rsidP="00BF288D">
      <w:pPr>
        <w:pStyle w:val="List1"/>
      </w:pPr>
      <w:ins w:id="193" w:author="peterpd" w:date="2013-05-21T11:36:00Z">
        <w:r>
          <w:t>Protection angle</w:t>
        </w:r>
      </w:ins>
      <w:ins w:id="194" w:author="peterpd" w:date="2013-05-21T11:19:00Z">
        <w:r w:rsidR="00D256C7">
          <w:t xml:space="preserve"> method</w:t>
        </w:r>
      </w:ins>
    </w:p>
    <w:p w:rsidR="00175105" w:rsidRDefault="00175105" w:rsidP="00175105">
      <w:pPr>
        <w:pStyle w:val="List1"/>
      </w:pPr>
      <w:ins w:id="195" w:author="peterpd" w:date="2013-05-21T11:33:00Z">
        <w:r>
          <w:t>Rolling sphere method</w:t>
        </w:r>
      </w:ins>
    </w:p>
    <w:p w:rsidR="00D95E94" w:rsidRPr="00D95E94" w:rsidRDefault="00D95E94" w:rsidP="00D95E94">
      <w:pPr>
        <w:pStyle w:val="List1"/>
        <w:numPr>
          <w:ilvl w:val="0"/>
          <w:numId w:val="0"/>
        </w:numPr>
        <w:rPr>
          <w:u w:val="single"/>
        </w:rPr>
      </w:pPr>
      <w:r w:rsidRPr="00D95E94">
        <w:rPr>
          <w:u w:val="single"/>
        </w:rPr>
        <w:t xml:space="preserve">Lesson 2 </w:t>
      </w:r>
      <w:ins w:id="196" w:author="peterpd" w:date="2013-06-22T18:01:00Z">
        <w:r w:rsidR="00C542C2">
          <w:rPr>
            <w:u w:val="single"/>
          </w:rPr>
          <w:t>Practicalities</w:t>
        </w:r>
      </w:ins>
    </w:p>
    <w:p w:rsidR="00D95E94" w:rsidRDefault="00175105" w:rsidP="00D95E94">
      <w:pPr>
        <w:pStyle w:val="List1"/>
        <w:numPr>
          <w:ilvl w:val="0"/>
          <w:numId w:val="35"/>
        </w:numPr>
      </w:pPr>
      <w:ins w:id="197" w:author="peterpd" w:date="2013-05-21T11:42:00Z">
        <w:r>
          <w:t>Air termination networks</w:t>
        </w:r>
      </w:ins>
    </w:p>
    <w:p w:rsidR="00F21E66" w:rsidRDefault="00F21E66" w:rsidP="00D95E94">
      <w:pPr>
        <w:pStyle w:val="List1"/>
        <w:numPr>
          <w:ilvl w:val="0"/>
          <w:numId w:val="35"/>
        </w:numPr>
      </w:pPr>
      <w:ins w:id="198" w:author="peterpd" w:date="2013-05-21T11:50:00Z">
        <w:r>
          <w:t>Materials</w:t>
        </w:r>
      </w:ins>
    </w:p>
    <w:p w:rsidR="00320A00" w:rsidRDefault="00175105" w:rsidP="00D95E94">
      <w:pPr>
        <w:pStyle w:val="List1"/>
        <w:numPr>
          <w:ilvl w:val="0"/>
          <w:numId w:val="35"/>
        </w:numPr>
      </w:pPr>
      <w:ins w:id="199" w:author="peterpd" w:date="2013-05-21T11:43:00Z">
        <w:r>
          <w:t>Down conductors, ring conductor and bonding</w:t>
        </w:r>
      </w:ins>
    </w:p>
    <w:p w:rsidR="00320A00" w:rsidRDefault="00E5758F" w:rsidP="00D95E94">
      <w:pPr>
        <w:pStyle w:val="List1"/>
        <w:numPr>
          <w:ilvl w:val="0"/>
          <w:numId w:val="35"/>
        </w:numPr>
      </w:pPr>
      <w:ins w:id="200" w:author="peterpd" w:date="2013-06-22T15:46:00Z">
        <w:r>
          <w:t xml:space="preserve">Types of </w:t>
        </w:r>
      </w:ins>
      <w:ins w:id="201" w:author="peterpd" w:date="2013-06-22T15:47:00Z">
        <w:r>
          <w:t>e</w:t>
        </w:r>
      </w:ins>
      <w:ins w:id="202" w:author="peterpd" w:date="2013-05-21T11:43:00Z">
        <w:r w:rsidR="00175105">
          <w:t>arth electrodes</w:t>
        </w:r>
      </w:ins>
    </w:p>
    <w:p w:rsidR="00BF288D" w:rsidRPr="00BF288D" w:rsidRDefault="00BF288D" w:rsidP="00BF288D">
      <w:pPr>
        <w:pStyle w:val="BodyText"/>
        <w:rPr>
          <w:lang w:eastAsia="de-DE"/>
        </w:rPr>
      </w:pPr>
    </w:p>
    <w:p w:rsidR="00BF288D" w:rsidRDefault="00394A72" w:rsidP="006C3CB5">
      <w:pPr>
        <w:pStyle w:val="Heading2"/>
      </w:pPr>
      <w:bookmarkStart w:id="203" w:name="_Toc360126890"/>
      <w:bookmarkStart w:id="204" w:name="_Toc322529528"/>
      <w:bookmarkStart w:id="205" w:name="_Toc322529577"/>
      <w:bookmarkStart w:id="206" w:name="_Toc196817968"/>
      <w:r w:rsidRPr="00676676">
        <w:lastRenderedPageBreak/>
        <w:t xml:space="preserve">Module </w:t>
      </w:r>
      <w:r w:rsidR="00BF288D">
        <w:t xml:space="preserve">4 </w:t>
      </w:r>
      <w:r w:rsidR="00103464">
        <w:t>–</w:t>
      </w:r>
      <w:r w:rsidR="00BF288D">
        <w:t xml:space="preserve"> </w:t>
      </w:r>
      <w:ins w:id="207" w:author="peterpd" w:date="2013-05-08T20:06:00Z">
        <w:r w:rsidR="00143BEF">
          <w:rPr>
            <w:noProof/>
          </w:rPr>
          <w:t xml:space="preserve">Surge </w:t>
        </w:r>
      </w:ins>
      <w:ins w:id="208" w:author="peterpd" w:date="2013-06-22T18:02:00Z">
        <w:r w:rsidR="00C542C2">
          <w:rPr>
            <w:noProof/>
          </w:rPr>
          <w:t>Protection</w:t>
        </w:r>
      </w:ins>
      <w:ins w:id="209" w:author="peterpd" w:date="2013-06-22T16:23:00Z">
        <w:r w:rsidR="00141F14">
          <w:rPr>
            <w:noProof/>
          </w:rPr>
          <w:t xml:space="preserve"> Design</w:t>
        </w:r>
      </w:ins>
      <w:bookmarkEnd w:id="203"/>
    </w:p>
    <w:p w:rsidR="00BF288D" w:rsidRPr="00FB3D29" w:rsidRDefault="00BF288D" w:rsidP="00BF288D">
      <w:pPr>
        <w:pStyle w:val="Heading3"/>
        <w:rPr>
          <w:b/>
          <w:bCs/>
        </w:rPr>
      </w:pPr>
      <w:r w:rsidRPr="00082991">
        <w:t>Scope</w:t>
      </w:r>
      <w:r w:rsidRPr="00FB3D29">
        <w:t xml:space="preserve"> </w:t>
      </w:r>
    </w:p>
    <w:p w:rsidR="00BF288D" w:rsidRPr="00FB3D29" w:rsidRDefault="00BF288D" w:rsidP="00BF288D">
      <w:r w:rsidRPr="00EA0429">
        <w:rPr>
          <w:szCs w:val="22"/>
        </w:rPr>
        <w:t>This module describes</w:t>
      </w:r>
      <w:ins w:id="210" w:author="peterpd" w:date="2013-06-22T17:40:00Z">
        <w:r w:rsidR="001E7C7A">
          <w:rPr>
            <w:szCs w:val="22"/>
          </w:rPr>
          <w:t xml:space="preserve"> how </w:t>
        </w:r>
        <w:r w:rsidR="001E7C7A">
          <w:rPr>
            <w:rFonts w:cs="Arial"/>
          </w:rPr>
          <w:t xml:space="preserve">equipment within a structure </w:t>
        </w:r>
        <w:r w:rsidR="00740145">
          <w:rPr>
            <w:rFonts w:cs="Arial"/>
          </w:rPr>
          <w:t>c</w:t>
        </w:r>
        <w:r w:rsidR="001E7C7A">
          <w:rPr>
            <w:rFonts w:cs="Arial"/>
          </w:rPr>
          <w:t>an be protected to minimise the effects of a lightning strike</w:t>
        </w:r>
      </w:ins>
      <w:r w:rsidR="001E7C7A">
        <w:rPr>
          <w:rFonts w:cs="Arial"/>
        </w:rPr>
        <w:t>.</w:t>
      </w:r>
    </w:p>
    <w:p w:rsidR="00BF288D" w:rsidRPr="00FB3D29" w:rsidRDefault="00BF288D" w:rsidP="00BF288D">
      <w:pPr>
        <w:pStyle w:val="Heading3"/>
        <w:rPr>
          <w:b/>
          <w:bCs/>
        </w:rPr>
      </w:pPr>
      <w:r w:rsidRPr="00082991">
        <w:t>Learning</w:t>
      </w:r>
      <w:r w:rsidRPr="00FB3D29">
        <w:t xml:space="preserve"> Objective </w:t>
      </w:r>
    </w:p>
    <w:p w:rsidR="00BF288D" w:rsidRDefault="00BF288D" w:rsidP="00BF288D">
      <w:r>
        <w:t xml:space="preserve">To gain a </w:t>
      </w:r>
      <w:r w:rsidR="001461DF">
        <w:rPr>
          <w:b/>
        </w:rPr>
        <w:t>basic</w:t>
      </w:r>
      <w:r>
        <w:t xml:space="preserve"> </w:t>
      </w:r>
      <w:r w:rsidRPr="00FB3D29">
        <w:t>understand</w:t>
      </w:r>
      <w:r>
        <w:t>ing of</w:t>
      </w:r>
      <w:ins w:id="211" w:author="peterpd" w:date="2013-06-22T17:41:00Z">
        <w:r w:rsidR="00740145">
          <w:t xml:space="preserve"> zones of protection, the selection of surge arrestor and how equipotential bonding is important to managing lightning surges</w:t>
        </w:r>
      </w:ins>
      <w:r w:rsidR="001F751C">
        <w:t>.</w:t>
      </w:r>
    </w:p>
    <w:p w:rsidR="00BF288D" w:rsidRPr="00FB3D29" w:rsidRDefault="00BF288D" w:rsidP="00BF288D">
      <w:pPr>
        <w:pStyle w:val="Heading3"/>
      </w:pPr>
      <w:r>
        <w:t>Syllabus</w:t>
      </w:r>
    </w:p>
    <w:p w:rsidR="00BF288D" w:rsidRPr="0055579C" w:rsidRDefault="00BF288D" w:rsidP="00BF288D">
      <w:pPr>
        <w:pStyle w:val="Lesson"/>
      </w:pPr>
      <w:r>
        <w:t>Lesson 1</w:t>
      </w:r>
      <w:r>
        <w:tab/>
      </w:r>
      <w:ins w:id="212" w:author="peterpd" w:date="2013-06-22T17:56:00Z">
        <w:r w:rsidR="000666AC">
          <w:t>Voltage Surges</w:t>
        </w:r>
      </w:ins>
    </w:p>
    <w:p w:rsidR="00BF288D" w:rsidRDefault="00740145" w:rsidP="00966E9B">
      <w:pPr>
        <w:pStyle w:val="List1"/>
        <w:numPr>
          <w:ilvl w:val="0"/>
          <w:numId w:val="19"/>
        </w:numPr>
      </w:pPr>
      <w:ins w:id="213" w:author="peterpd" w:date="2013-06-22T17:43:00Z">
        <w:r>
          <w:t>How electronic equipment is damaged</w:t>
        </w:r>
      </w:ins>
    </w:p>
    <w:p w:rsidR="00BF288D" w:rsidRPr="00BA5FD1" w:rsidRDefault="00740145" w:rsidP="00BF288D">
      <w:pPr>
        <w:pStyle w:val="List1"/>
      </w:pPr>
      <w:ins w:id="214" w:author="peterpd" w:date="2013-06-22T17:45:00Z">
        <w:r>
          <w:t xml:space="preserve">Sources </w:t>
        </w:r>
      </w:ins>
      <w:ins w:id="215" w:author="peterpd" w:date="2013-06-22T17:46:00Z">
        <w:r>
          <w:t>of</w:t>
        </w:r>
      </w:ins>
      <w:ins w:id="216" w:author="peterpd" w:date="2013-06-22T17:45:00Z">
        <w:r>
          <w:t xml:space="preserve"> </w:t>
        </w:r>
      </w:ins>
      <w:ins w:id="217" w:author="peterpd" w:date="2013-06-22T17:47:00Z">
        <w:r>
          <w:t xml:space="preserve">surge </w:t>
        </w:r>
      </w:ins>
      <w:ins w:id="218" w:author="peterpd" w:date="2013-06-22T17:45:00Z">
        <w:r>
          <w:t>voltage</w:t>
        </w:r>
      </w:ins>
    </w:p>
    <w:p w:rsidR="00BF288D" w:rsidRDefault="00740145" w:rsidP="000666AC">
      <w:pPr>
        <w:pStyle w:val="List1"/>
      </w:pPr>
      <w:ins w:id="219" w:author="peterpd" w:date="2013-06-22T17:46:00Z">
        <w:r>
          <w:t>Surge profile</w:t>
        </w:r>
      </w:ins>
    </w:p>
    <w:p w:rsidR="00BF288D" w:rsidRPr="0055579C" w:rsidRDefault="00BF288D" w:rsidP="00BF288D">
      <w:pPr>
        <w:pStyle w:val="Lesson"/>
      </w:pPr>
      <w:r>
        <w:t>Lesson 2</w:t>
      </w:r>
      <w:r>
        <w:tab/>
      </w:r>
      <w:ins w:id="220" w:author="peterpd" w:date="2013-06-22T18:00:00Z">
        <w:r w:rsidR="000666AC">
          <w:t>Surge Management</w:t>
        </w:r>
      </w:ins>
      <w:r>
        <w:t xml:space="preserve"> </w:t>
      </w:r>
    </w:p>
    <w:p w:rsidR="001461DF" w:rsidRDefault="000666AC" w:rsidP="00966E9B">
      <w:pPr>
        <w:pStyle w:val="List1"/>
        <w:numPr>
          <w:ilvl w:val="0"/>
          <w:numId w:val="26"/>
        </w:numPr>
      </w:pPr>
      <w:ins w:id="221" w:author="peterpd" w:date="2013-06-22T17:56:00Z">
        <w:r>
          <w:t>Surge protection zones</w:t>
        </w:r>
      </w:ins>
    </w:p>
    <w:p w:rsidR="00BF288D" w:rsidRDefault="000666AC" w:rsidP="00966E9B">
      <w:pPr>
        <w:pStyle w:val="List1"/>
        <w:numPr>
          <w:ilvl w:val="0"/>
          <w:numId w:val="26"/>
        </w:numPr>
      </w:pPr>
      <w:ins w:id="222" w:author="peterpd" w:date="2013-06-22T17:58:00Z">
        <w:r>
          <w:t>Equipotential bonding</w:t>
        </w:r>
      </w:ins>
    </w:p>
    <w:p w:rsidR="00BF288D" w:rsidRPr="00BA5FD1" w:rsidRDefault="000666AC" w:rsidP="00BF288D">
      <w:pPr>
        <w:pStyle w:val="List1"/>
      </w:pPr>
      <w:ins w:id="223" w:author="peterpd" w:date="2013-06-22T17:58:00Z">
        <w:r>
          <w:t>Surge arrestor selection</w:t>
        </w:r>
      </w:ins>
    </w:p>
    <w:p w:rsidR="00BF288D" w:rsidRDefault="000666AC" w:rsidP="00BF288D">
      <w:pPr>
        <w:pStyle w:val="List1"/>
      </w:pPr>
      <w:ins w:id="224" w:author="peterpd" w:date="2013-06-22T17:59:00Z">
        <w:r>
          <w:t>Rules to good zoning design</w:t>
        </w:r>
      </w:ins>
    </w:p>
    <w:p w:rsidR="00BF288D" w:rsidRPr="00BF288D" w:rsidRDefault="00BF288D" w:rsidP="00BF288D">
      <w:pPr>
        <w:pStyle w:val="BodyText"/>
        <w:rPr>
          <w:lang w:eastAsia="de-DE"/>
        </w:rPr>
      </w:pPr>
    </w:p>
    <w:p w:rsidR="00BF288D" w:rsidRDefault="00BF288D" w:rsidP="00BF288D">
      <w:pPr>
        <w:pStyle w:val="Heading2"/>
        <w:rPr>
          <w:noProof/>
        </w:rPr>
      </w:pPr>
      <w:bookmarkStart w:id="225" w:name="_Toc360126891"/>
      <w:r>
        <w:t xml:space="preserve">Module 5 - </w:t>
      </w:r>
      <w:ins w:id="226" w:author="peterpd" w:date="2013-04-19T16:27:00Z">
        <w:r w:rsidR="00143BEF">
          <w:t>Examples o</w:t>
        </w:r>
      </w:ins>
      <w:ins w:id="227" w:author="peterpd" w:date="2013-06-22T18:04:00Z">
        <w:r w:rsidR="00C542C2">
          <w:t>f</w:t>
        </w:r>
      </w:ins>
      <w:ins w:id="228" w:author="peterpd" w:date="2013-04-19T16:27:00Z">
        <w:r w:rsidR="00143BEF">
          <w:t xml:space="preserve"> good </w:t>
        </w:r>
      </w:ins>
      <w:ins w:id="229" w:author="peterpd" w:date="2013-06-22T16:08:00Z">
        <w:r w:rsidR="007728E5">
          <w:t xml:space="preserve">design </w:t>
        </w:r>
      </w:ins>
      <w:ins w:id="230" w:author="peterpd" w:date="2013-04-19T16:27:00Z">
        <w:r w:rsidR="00143BEF">
          <w:t>practice for AtoNs</w:t>
        </w:r>
      </w:ins>
      <w:bookmarkEnd w:id="225"/>
    </w:p>
    <w:p w:rsidR="00BF288D" w:rsidRPr="00FB3D29" w:rsidRDefault="00BF288D" w:rsidP="00BF288D">
      <w:pPr>
        <w:pStyle w:val="Heading3"/>
        <w:rPr>
          <w:b/>
          <w:bCs/>
        </w:rPr>
      </w:pPr>
      <w:r w:rsidRPr="00082991">
        <w:t>Scope</w:t>
      </w:r>
      <w:r w:rsidRPr="00FB3D29">
        <w:t xml:space="preserve"> </w:t>
      </w:r>
    </w:p>
    <w:p w:rsidR="00BF288D" w:rsidRPr="00FB3D29" w:rsidRDefault="00BF288D" w:rsidP="00BF288D">
      <w:r w:rsidRPr="00EA0429">
        <w:rPr>
          <w:szCs w:val="22"/>
        </w:rPr>
        <w:t xml:space="preserve">This </w:t>
      </w:r>
      <w:r w:rsidR="007D2416">
        <w:t>module describes</w:t>
      </w:r>
      <w:ins w:id="231" w:author="peterpd" w:date="2013-06-22T17:29:00Z">
        <w:r w:rsidR="00907D94" w:rsidRPr="00907D94">
          <w:t xml:space="preserve"> </w:t>
        </w:r>
        <w:r w:rsidR="00907D94">
          <w:t>practical examples of good lightning protection design on lighthouses and how to manage given some of the physical constraints</w:t>
        </w:r>
      </w:ins>
      <w:r w:rsidR="00907D94">
        <w:t>.</w:t>
      </w:r>
    </w:p>
    <w:p w:rsidR="00BF288D" w:rsidRPr="00FB3D29" w:rsidRDefault="00BF288D" w:rsidP="00BF288D">
      <w:pPr>
        <w:pStyle w:val="Heading3"/>
        <w:rPr>
          <w:b/>
          <w:bCs/>
        </w:rPr>
      </w:pPr>
      <w:r w:rsidRPr="00082991">
        <w:t>Learning</w:t>
      </w:r>
      <w:r w:rsidRPr="00FB3D29">
        <w:t xml:space="preserve"> Objective </w:t>
      </w:r>
    </w:p>
    <w:p w:rsidR="00BF288D" w:rsidRDefault="00BF288D" w:rsidP="00BF288D">
      <w:r>
        <w:t xml:space="preserve">To gain a </w:t>
      </w:r>
      <w:r>
        <w:rPr>
          <w:b/>
        </w:rPr>
        <w:t>satisfactory</w:t>
      </w:r>
      <w:r>
        <w:t xml:space="preserve"> </w:t>
      </w:r>
      <w:r w:rsidRPr="00FB3D29">
        <w:t>understand</w:t>
      </w:r>
      <w:r>
        <w:t xml:space="preserve">ing of </w:t>
      </w:r>
      <w:r w:rsidR="007D2416">
        <w:t>how</w:t>
      </w:r>
      <w:ins w:id="232" w:author="peterpd" w:date="2013-06-22T17:31:00Z">
        <w:r w:rsidR="001D6936">
          <w:t xml:space="preserve"> </w:t>
        </w:r>
      </w:ins>
      <w:ins w:id="233" w:author="Simon Millyard" w:date="2013-06-26T15:33:00Z">
        <w:r w:rsidR="001355EC">
          <w:t xml:space="preserve">to </w:t>
        </w:r>
      </w:ins>
      <w:ins w:id="234" w:author="peterpd" w:date="2013-06-22T17:31:00Z">
        <w:r w:rsidR="001D6936">
          <w:t>achieve a good lightning protection system</w:t>
        </w:r>
      </w:ins>
      <w:r w:rsidR="00965CAB">
        <w:t>.</w:t>
      </w:r>
    </w:p>
    <w:p w:rsidR="00BF288D" w:rsidRPr="00FB3D29" w:rsidRDefault="00BF288D" w:rsidP="00BF288D">
      <w:pPr>
        <w:pStyle w:val="Heading3"/>
      </w:pPr>
      <w:r>
        <w:t>Syllabus</w:t>
      </w:r>
    </w:p>
    <w:p w:rsidR="00BF288D" w:rsidRPr="0055579C" w:rsidRDefault="00BF288D" w:rsidP="00BF288D">
      <w:pPr>
        <w:pStyle w:val="Lesson"/>
      </w:pPr>
      <w:r>
        <w:t>Lesson 1</w:t>
      </w:r>
      <w:r>
        <w:tab/>
      </w:r>
      <w:r w:rsidR="005C3E73">
        <w:t>Phys</w:t>
      </w:r>
      <w:ins w:id="235" w:author="peterpd" w:date="2013-06-22T16:59:00Z">
        <w:r w:rsidR="005C3E73">
          <w:t>ical Protection</w:t>
        </w:r>
      </w:ins>
    </w:p>
    <w:p w:rsidR="00BF288D" w:rsidRDefault="005C3E73" w:rsidP="00966E9B">
      <w:pPr>
        <w:pStyle w:val="List1"/>
        <w:numPr>
          <w:ilvl w:val="0"/>
          <w:numId w:val="20"/>
        </w:numPr>
      </w:pPr>
      <w:ins w:id="236" w:author="peterpd" w:date="2013-06-22T17:01:00Z">
        <w:r>
          <w:t>Roof structures</w:t>
        </w:r>
      </w:ins>
      <w:r w:rsidR="00907D94">
        <w:t>,</w:t>
      </w:r>
      <w:ins w:id="237" w:author="peterpd" w:date="2013-06-22T17:02:00Z">
        <w:r>
          <w:t xml:space="preserve"> </w:t>
        </w:r>
      </w:ins>
      <w:ins w:id="238" w:author="peterpd" w:date="2013-06-22T17:01:00Z">
        <w:r>
          <w:t>down conductor</w:t>
        </w:r>
      </w:ins>
      <w:r w:rsidR="00907D94">
        <w:t xml:space="preserve"> </w:t>
      </w:r>
      <w:ins w:id="239" w:author="peterpd" w:date="2013-06-22T17:29:00Z">
        <w:r w:rsidR="00907D94">
          <w:t>and ground rings</w:t>
        </w:r>
      </w:ins>
    </w:p>
    <w:p w:rsidR="005C3E73" w:rsidRDefault="005C3E73" w:rsidP="00BF288D">
      <w:pPr>
        <w:pStyle w:val="List1"/>
      </w:pPr>
      <w:ins w:id="240" w:author="peterpd" w:date="2013-06-22T17:02:00Z">
        <w:r>
          <w:t>External masts and towers</w:t>
        </w:r>
      </w:ins>
    </w:p>
    <w:p w:rsidR="00BF288D" w:rsidRDefault="00346DE2" w:rsidP="00BF288D">
      <w:pPr>
        <w:pStyle w:val="List1"/>
      </w:pPr>
      <w:ins w:id="241" w:author="peterpd" w:date="2013-06-22T17:17:00Z">
        <w:r>
          <w:t>PV</w:t>
        </w:r>
      </w:ins>
      <w:ins w:id="242" w:author="peterpd" w:date="2013-06-22T17:03:00Z">
        <w:r w:rsidR="005C3E73">
          <w:t xml:space="preserve"> array framework and other </w:t>
        </w:r>
      </w:ins>
      <w:ins w:id="243" w:author="peterpd" w:date="2013-06-22T17:04:00Z">
        <w:r w:rsidR="005C3E73">
          <w:t xml:space="preserve">independent </w:t>
        </w:r>
      </w:ins>
      <w:ins w:id="244" w:author="peterpd" w:date="2013-06-22T17:03:00Z">
        <w:r w:rsidR="005C3E73">
          <w:t>building</w:t>
        </w:r>
      </w:ins>
      <w:ins w:id="245" w:author="peterpd" w:date="2013-06-22T17:04:00Z">
        <w:r w:rsidR="005C3E73">
          <w:t>s</w:t>
        </w:r>
      </w:ins>
    </w:p>
    <w:p w:rsidR="00907D94" w:rsidRDefault="00CA606A" w:rsidP="00BF288D">
      <w:pPr>
        <w:pStyle w:val="List1"/>
      </w:pPr>
      <w:ins w:id="246" w:author="peterpd" w:date="2013-06-22T17:30:00Z">
        <w:r>
          <w:t>Earth electrodes</w:t>
        </w:r>
      </w:ins>
    </w:p>
    <w:p w:rsidR="00BF288D" w:rsidRPr="0055579C" w:rsidRDefault="00BF288D" w:rsidP="00BF288D">
      <w:pPr>
        <w:pStyle w:val="Lesson"/>
      </w:pPr>
      <w:r>
        <w:t>Lesson 2</w:t>
      </w:r>
      <w:r>
        <w:tab/>
      </w:r>
      <w:ins w:id="247" w:author="peterpd" w:date="2013-06-22T17:05:00Z">
        <w:r w:rsidR="005C3E73">
          <w:t>Surge Protection &amp;</w:t>
        </w:r>
      </w:ins>
      <w:ins w:id="248" w:author="peterpd" w:date="2013-06-22T17:08:00Z">
        <w:r w:rsidR="005C3E73">
          <w:t xml:space="preserve"> Equipotential Bonding</w:t>
        </w:r>
      </w:ins>
      <w:r>
        <w:t xml:space="preserve"> </w:t>
      </w:r>
    </w:p>
    <w:p w:rsidR="00BF288D" w:rsidRDefault="00346DE2" w:rsidP="00966E9B">
      <w:pPr>
        <w:pStyle w:val="List1"/>
        <w:numPr>
          <w:ilvl w:val="0"/>
          <w:numId w:val="28"/>
        </w:numPr>
      </w:pPr>
      <w:ins w:id="249" w:author="peterpd" w:date="2013-06-22T17:10:00Z">
        <w:r>
          <w:t>Protective zoning</w:t>
        </w:r>
      </w:ins>
    </w:p>
    <w:p w:rsidR="00BF288D" w:rsidRDefault="00346DE2" w:rsidP="00BF288D">
      <w:pPr>
        <w:pStyle w:val="List1"/>
      </w:pPr>
      <w:ins w:id="250" w:author="peterpd" w:date="2013-06-22T17:10:00Z">
        <w:r>
          <w:t>Managing incoming services</w:t>
        </w:r>
      </w:ins>
    </w:p>
    <w:bookmarkEnd w:id="204"/>
    <w:bookmarkEnd w:id="205"/>
    <w:bookmarkEnd w:id="206"/>
    <w:p w:rsidR="00594E7B" w:rsidRDefault="001D6936" w:rsidP="00645DC6">
      <w:pPr>
        <w:pStyle w:val="List1"/>
      </w:pPr>
      <w:ins w:id="251" w:author="peterpd" w:date="2013-06-22T17:33:00Z">
        <w:r>
          <w:t xml:space="preserve">Communication </w:t>
        </w:r>
      </w:ins>
      <w:ins w:id="252" w:author="peterpd" w:date="2013-06-22T17:34:00Z">
        <w:r>
          <w:t>a</w:t>
        </w:r>
      </w:ins>
      <w:ins w:id="253" w:author="peterpd" w:date="2013-06-22T17:11:00Z">
        <w:r w:rsidR="00346DE2">
          <w:t>ntennas</w:t>
        </w:r>
      </w:ins>
      <w:ins w:id="254" w:author="peterpd" w:date="2013-06-22T17:16:00Z">
        <w:r w:rsidR="00346DE2">
          <w:t xml:space="preserve"> and fire system circuits</w:t>
        </w:r>
      </w:ins>
    </w:p>
    <w:p w:rsidR="00346DE2" w:rsidRDefault="00346DE2" w:rsidP="00645DC6">
      <w:pPr>
        <w:pStyle w:val="List1"/>
      </w:pPr>
      <w:ins w:id="255" w:author="peterpd" w:date="2013-06-22T17:13:00Z">
        <w:r>
          <w:t xml:space="preserve">Bonding of equipment, </w:t>
        </w:r>
      </w:ins>
      <w:ins w:id="256" w:author="peterpd" w:date="2013-06-22T17:16:00Z">
        <w:r>
          <w:t xml:space="preserve">cubicles, </w:t>
        </w:r>
      </w:ins>
      <w:ins w:id="257" w:author="peterpd" w:date="2013-06-22T17:13:00Z">
        <w:r>
          <w:t xml:space="preserve">cable </w:t>
        </w:r>
      </w:ins>
      <w:ins w:id="258" w:author="peterpd" w:date="2013-06-22T17:16:00Z">
        <w:r>
          <w:t>distribution</w:t>
        </w:r>
      </w:ins>
      <w:ins w:id="259" w:author="peterpd" w:date="2013-06-22T17:13:00Z">
        <w:r>
          <w:t xml:space="preserve"> and station earth</w:t>
        </w:r>
      </w:ins>
    </w:p>
    <w:p w:rsidR="009A60E0" w:rsidRPr="009A60E0" w:rsidRDefault="009A60E0" w:rsidP="009A60E0">
      <w:pPr>
        <w:pStyle w:val="List1"/>
        <w:numPr>
          <w:ilvl w:val="0"/>
          <w:numId w:val="0"/>
        </w:numPr>
        <w:rPr>
          <w:u w:val="single"/>
        </w:rPr>
      </w:pPr>
      <w:r>
        <w:rPr>
          <w:u w:val="single"/>
        </w:rPr>
        <w:t xml:space="preserve">Lesson 3 – </w:t>
      </w:r>
      <w:ins w:id="260" w:author="peterpd" w:date="2013-06-22T17:25:00Z">
        <w:r w:rsidR="00907D94">
          <w:rPr>
            <w:u w:val="single"/>
          </w:rPr>
          <w:t>Structural Steelwork</w:t>
        </w:r>
      </w:ins>
      <w:ins w:id="261" w:author="peterpd" w:date="2013-06-22T17:32:00Z">
        <w:r w:rsidR="001D6936">
          <w:rPr>
            <w:u w:val="single"/>
          </w:rPr>
          <w:t xml:space="preserve"> and Equipment</w:t>
        </w:r>
      </w:ins>
    </w:p>
    <w:p w:rsidR="009A60E0" w:rsidRDefault="00907D94" w:rsidP="009A60E0">
      <w:pPr>
        <w:pStyle w:val="List1"/>
        <w:numPr>
          <w:ilvl w:val="0"/>
          <w:numId w:val="36"/>
        </w:numPr>
      </w:pPr>
      <w:ins w:id="262" w:author="peterpd" w:date="2013-06-22T17:20:00Z">
        <w:r>
          <w:t>Buried</w:t>
        </w:r>
      </w:ins>
      <w:ins w:id="263" w:author="peterpd" w:date="2013-06-22T17:14:00Z">
        <w:r w:rsidR="00346DE2">
          <w:t xml:space="preserve"> Reinforcing</w:t>
        </w:r>
      </w:ins>
    </w:p>
    <w:p w:rsidR="00F93147" w:rsidRDefault="00346DE2" w:rsidP="009A60E0">
      <w:pPr>
        <w:pStyle w:val="List1"/>
        <w:numPr>
          <w:ilvl w:val="0"/>
          <w:numId w:val="36"/>
        </w:numPr>
      </w:pPr>
      <w:ins w:id="264" w:author="peterpd" w:date="2013-06-22T17:15:00Z">
        <w:r>
          <w:t>Weight tube</w:t>
        </w:r>
      </w:ins>
      <w:ins w:id="265" w:author="peterpd" w:date="2013-06-22T17:18:00Z">
        <w:r>
          <w:t xml:space="preserve"> and </w:t>
        </w:r>
      </w:ins>
      <w:ins w:id="266" w:author="peterpd" w:date="2013-06-22T17:15:00Z">
        <w:r>
          <w:t>hand railing</w:t>
        </w:r>
      </w:ins>
      <w:ins w:id="267" w:author="peterpd" w:date="2013-06-22T17:18:00Z">
        <w:r>
          <w:t>s</w:t>
        </w:r>
      </w:ins>
      <w:ins w:id="268" w:author="peterpd" w:date="2013-06-22T17:15:00Z">
        <w:r>
          <w:t>.</w:t>
        </w:r>
      </w:ins>
    </w:p>
    <w:p w:rsidR="00907D94" w:rsidRDefault="00907D94" w:rsidP="00907D94">
      <w:pPr>
        <w:pStyle w:val="List1"/>
        <w:numPr>
          <w:ilvl w:val="0"/>
          <w:numId w:val="36"/>
        </w:numPr>
      </w:pPr>
      <w:ins w:id="269" w:author="peterpd" w:date="2013-06-22T17:23:00Z">
        <w:r>
          <w:lastRenderedPageBreak/>
          <w:t>Alternators and fuel tanks</w:t>
        </w:r>
      </w:ins>
    </w:p>
    <w:p w:rsidR="001D6936" w:rsidRDefault="00907D94" w:rsidP="001D6936">
      <w:pPr>
        <w:pStyle w:val="List1"/>
        <w:numPr>
          <w:ilvl w:val="0"/>
          <w:numId w:val="36"/>
        </w:numPr>
      </w:pPr>
      <w:ins w:id="270" w:author="peterpd" w:date="2013-06-22T17:24:00Z">
        <w:r>
          <w:t>Fog signal stacks</w:t>
        </w:r>
      </w:ins>
    </w:p>
    <w:p w:rsidR="001D6936" w:rsidRDefault="001D6936" w:rsidP="001D6936">
      <w:pPr>
        <w:pStyle w:val="List1"/>
        <w:numPr>
          <w:ilvl w:val="0"/>
          <w:numId w:val="36"/>
        </w:numPr>
      </w:pPr>
      <w:ins w:id="271" w:author="peterpd" w:date="2013-06-22T17:33:00Z">
        <w:r>
          <w:t>Radar</w:t>
        </w:r>
        <w:del w:id="272" w:author="Simon Millyard" w:date="2013-06-26T15:33:00Z">
          <w:r w:rsidDel="001355EC">
            <w:delText>s</w:delText>
          </w:r>
        </w:del>
        <w:r>
          <w:t xml:space="preserve"> antenna</w:t>
        </w:r>
      </w:ins>
      <w:ins w:id="273" w:author="Simon Millyard" w:date="2013-06-26T15:34:00Z">
        <w:r w:rsidR="001355EC">
          <w:t>s</w:t>
        </w:r>
      </w:ins>
    </w:p>
    <w:p w:rsidR="00CA606A" w:rsidRDefault="00CA606A" w:rsidP="00CA606A">
      <w:pPr>
        <w:pStyle w:val="List1"/>
        <w:numPr>
          <w:ilvl w:val="0"/>
          <w:numId w:val="0"/>
        </w:numPr>
      </w:pPr>
    </w:p>
    <w:p w:rsidR="00143BEF" w:rsidRDefault="00143BEF" w:rsidP="00143BEF">
      <w:pPr>
        <w:pStyle w:val="Heading2"/>
        <w:rPr>
          <w:ins w:id="274" w:author="peterpd" w:date="2013-05-08T20:09:00Z"/>
          <w:noProof/>
        </w:rPr>
      </w:pPr>
      <w:bookmarkStart w:id="275" w:name="_Toc360126892"/>
      <w:ins w:id="276" w:author="peterpd" w:date="2013-05-08T20:09:00Z">
        <w:r>
          <w:t xml:space="preserve">Module </w:t>
        </w:r>
      </w:ins>
      <w:ins w:id="277" w:author="peterpd" w:date="2013-05-08T20:10:00Z">
        <w:r>
          <w:t>6</w:t>
        </w:r>
      </w:ins>
      <w:ins w:id="278" w:author="peterpd" w:date="2013-05-08T20:09:00Z">
        <w:r>
          <w:t xml:space="preserve"> </w:t>
        </w:r>
      </w:ins>
      <w:ins w:id="279" w:author="peterpd" w:date="2013-05-08T20:10:00Z">
        <w:r>
          <w:t>–</w:t>
        </w:r>
      </w:ins>
      <w:ins w:id="280" w:author="peterpd" w:date="2013-06-22T18:06:00Z">
        <w:r w:rsidR="00C542C2">
          <w:t xml:space="preserve"> </w:t>
        </w:r>
      </w:ins>
      <w:ins w:id="281" w:author="peterpd" w:date="2013-05-08T20:10:00Z">
        <w:r>
          <w:t>Lightning Protection System</w:t>
        </w:r>
      </w:ins>
      <w:ins w:id="282" w:author="peterpd" w:date="2013-06-22T18:06:00Z">
        <w:r w:rsidR="00C542C2">
          <w:t xml:space="preserve"> Maintenance</w:t>
        </w:r>
      </w:ins>
      <w:bookmarkEnd w:id="275"/>
    </w:p>
    <w:p w:rsidR="00143BEF" w:rsidRPr="00FB3D29" w:rsidRDefault="00143BEF" w:rsidP="00143BEF">
      <w:pPr>
        <w:pStyle w:val="Heading3"/>
        <w:rPr>
          <w:ins w:id="283" w:author="peterpd" w:date="2013-05-08T20:09:00Z"/>
          <w:b/>
          <w:bCs/>
        </w:rPr>
      </w:pPr>
      <w:ins w:id="284" w:author="peterpd" w:date="2013-05-08T20:09:00Z">
        <w:r w:rsidRPr="00082991">
          <w:t>Scope</w:t>
        </w:r>
        <w:r w:rsidRPr="00FB3D29">
          <w:t xml:space="preserve"> </w:t>
        </w:r>
      </w:ins>
    </w:p>
    <w:p w:rsidR="00143BEF" w:rsidRPr="00FB3D29" w:rsidRDefault="00143BEF" w:rsidP="00143BEF">
      <w:pPr>
        <w:rPr>
          <w:ins w:id="285" w:author="peterpd" w:date="2013-05-08T20:09:00Z"/>
        </w:rPr>
      </w:pPr>
      <w:ins w:id="286" w:author="peterpd" w:date="2013-05-08T20:09:00Z">
        <w:r w:rsidRPr="00EA0429">
          <w:rPr>
            <w:szCs w:val="22"/>
          </w:rPr>
          <w:t>This</w:t>
        </w:r>
        <w:r>
          <w:t xml:space="preserve"> module </w:t>
        </w:r>
      </w:ins>
      <w:ins w:id="287" w:author="peterpd" w:date="2013-06-22T16:03:00Z">
        <w:r w:rsidR="007728E5">
          <w:t xml:space="preserve">covers the </w:t>
        </w:r>
      </w:ins>
      <w:ins w:id="288" w:author="peterpd" w:date="2013-06-22T16:35:00Z">
        <w:r w:rsidR="004B06E9">
          <w:t xml:space="preserve">all aspects associated with periodic inspection </w:t>
        </w:r>
      </w:ins>
      <w:ins w:id="289" w:author="peterpd" w:date="2013-06-22T16:36:00Z">
        <w:r w:rsidR="004B06E9">
          <w:t xml:space="preserve">and maintenance of </w:t>
        </w:r>
      </w:ins>
      <w:ins w:id="290" w:author="peterpd" w:date="2013-06-22T16:03:00Z">
        <w:r w:rsidR="007728E5">
          <w:t>lightning protection system</w:t>
        </w:r>
      </w:ins>
      <w:ins w:id="291" w:author="peterpd" w:date="2013-05-08T20:09:00Z">
        <w:r>
          <w:rPr>
            <w:rFonts w:cs="Arial"/>
            <w:sz w:val="24"/>
          </w:rPr>
          <w:t>.</w:t>
        </w:r>
      </w:ins>
    </w:p>
    <w:p w:rsidR="00143BEF" w:rsidRPr="00FB3D29" w:rsidRDefault="00143BEF" w:rsidP="00143BEF">
      <w:pPr>
        <w:pStyle w:val="Heading3"/>
        <w:rPr>
          <w:ins w:id="292" w:author="peterpd" w:date="2013-05-08T20:09:00Z"/>
          <w:b/>
          <w:bCs/>
        </w:rPr>
      </w:pPr>
      <w:ins w:id="293" w:author="peterpd" w:date="2013-05-08T20:09:00Z">
        <w:r w:rsidRPr="00082991">
          <w:t>Learning</w:t>
        </w:r>
        <w:r w:rsidRPr="00FB3D29">
          <w:t xml:space="preserve"> Objective </w:t>
        </w:r>
      </w:ins>
    </w:p>
    <w:p w:rsidR="00143BEF" w:rsidRDefault="00143BEF" w:rsidP="00143BEF">
      <w:pPr>
        <w:rPr>
          <w:ins w:id="294" w:author="peterpd" w:date="2013-05-08T20:09:00Z"/>
        </w:rPr>
      </w:pPr>
      <w:ins w:id="295" w:author="peterpd" w:date="2013-05-08T20:09:00Z">
        <w:r>
          <w:t xml:space="preserve">To gain a </w:t>
        </w:r>
        <w:r>
          <w:rPr>
            <w:b/>
          </w:rPr>
          <w:t>satisfactory</w:t>
        </w:r>
        <w:r>
          <w:t xml:space="preserve"> </w:t>
        </w:r>
        <w:r w:rsidRPr="00FB3D29">
          <w:t>understand</w:t>
        </w:r>
        <w:r>
          <w:t xml:space="preserve">ing of </w:t>
        </w:r>
      </w:ins>
      <w:ins w:id="296" w:author="peterpd" w:date="2013-06-22T16:37:00Z">
        <w:r w:rsidR="004B06E9">
          <w:t>the</w:t>
        </w:r>
      </w:ins>
      <w:ins w:id="297" w:author="peterpd" w:date="2013-06-22T16:42:00Z">
        <w:r w:rsidR="004B06E9">
          <w:t xml:space="preserve"> periodic</w:t>
        </w:r>
      </w:ins>
      <w:ins w:id="298" w:author="peterpd" w:date="2013-06-22T16:37:00Z">
        <w:r w:rsidR="004B06E9">
          <w:t xml:space="preserve"> step</w:t>
        </w:r>
      </w:ins>
      <w:ins w:id="299" w:author="Simon Millyard" w:date="2013-06-26T15:34:00Z">
        <w:r w:rsidR="001355EC">
          <w:t>s</w:t>
        </w:r>
      </w:ins>
      <w:ins w:id="300" w:author="peterpd" w:date="2013-06-22T16:37:00Z">
        <w:r w:rsidR="004B06E9">
          <w:t xml:space="preserve"> </w:t>
        </w:r>
      </w:ins>
      <w:ins w:id="301" w:author="peterpd" w:date="2013-06-22T16:42:00Z">
        <w:r w:rsidR="004B06E9">
          <w:t xml:space="preserve">needed </w:t>
        </w:r>
      </w:ins>
      <w:ins w:id="302" w:author="peterpd" w:date="2013-06-22T16:37:00Z">
        <w:r w:rsidR="004B06E9">
          <w:t xml:space="preserve">to maintain and inspect </w:t>
        </w:r>
      </w:ins>
      <w:ins w:id="303" w:author="peterpd" w:date="2013-06-22T16:42:00Z">
        <w:r w:rsidR="004B06E9">
          <w:t>a lightning protection system</w:t>
        </w:r>
      </w:ins>
      <w:ins w:id="304" w:author="peterpd" w:date="2013-05-08T20:09:00Z">
        <w:r>
          <w:t>.</w:t>
        </w:r>
      </w:ins>
    </w:p>
    <w:p w:rsidR="00143BEF" w:rsidRPr="00FB3D29" w:rsidRDefault="00143BEF" w:rsidP="00143BEF">
      <w:pPr>
        <w:pStyle w:val="Heading3"/>
        <w:rPr>
          <w:ins w:id="305" w:author="peterpd" w:date="2013-05-08T20:09:00Z"/>
        </w:rPr>
      </w:pPr>
      <w:ins w:id="306" w:author="peterpd" w:date="2013-05-08T20:09:00Z">
        <w:r>
          <w:t>Syllabus</w:t>
        </w:r>
      </w:ins>
    </w:p>
    <w:p w:rsidR="00143BEF" w:rsidRPr="0055579C" w:rsidRDefault="007728E5" w:rsidP="00143BEF">
      <w:pPr>
        <w:pStyle w:val="Lesson"/>
        <w:rPr>
          <w:ins w:id="307" w:author="peterpd" w:date="2013-05-08T20:09:00Z"/>
        </w:rPr>
      </w:pPr>
      <w:ins w:id="308" w:author="peterpd" w:date="2013-05-08T20:09:00Z">
        <w:r>
          <w:t>Lesson 1</w:t>
        </w:r>
        <w:r>
          <w:tab/>
        </w:r>
      </w:ins>
      <w:ins w:id="309" w:author="peterpd" w:date="2013-06-22T16:06:00Z">
        <w:r>
          <w:t>Inspection and Testing</w:t>
        </w:r>
      </w:ins>
    </w:p>
    <w:p w:rsidR="00143BEF" w:rsidRDefault="007E39F6" w:rsidP="007E39F6">
      <w:pPr>
        <w:pStyle w:val="List1"/>
        <w:numPr>
          <w:ilvl w:val="0"/>
          <w:numId w:val="37"/>
        </w:numPr>
        <w:rPr>
          <w:ins w:id="310" w:author="peterpd" w:date="2013-05-08T20:09:00Z"/>
        </w:rPr>
      </w:pPr>
      <w:ins w:id="311" w:author="peterpd" w:date="2013-06-22T16:24:00Z">
        <w:r>
          <w:t>Testing of earth electrodes</w:t>
        </w:r>
      </w:ins>
      <w:ins w:id="312" w:author="peterpd" w:date="2013-06-22T16:27:00Z">
        <w:r>
          <w:t xml:space="preserve"> </w:t>
        </w:r>
      </w:ins>
      <w:ins w:id="313" w:author="peterpd" w:date="2013-06-22T16:28:00Z">
        <w:r>
          <w:t>–</w:t>
        </w:r>
      </w:ins>
      <w:ins w:id="314" w:author="peterpd" w:date="2013-06-22T16:27:00Z">
        <w:r>
          <w:t xml:space="preserve"> </w:t>
        </w:r>
      </w:ins>
      <w:ins w:id="315" w:author="peterpd" w:date="2013-06-22T16:30:00Z">
        <w:r>
          <w:t>Hazards, g</w:t>
        </w:r>
      </w:ins>
      <w:ins w:id="316" w:author="peterpd" w:date="2013-06-22T16:27:00Z">
        <w:r>
          <w:t xml:space="preserve">oals </w:t>
        </w:r>
      </w:ins>
      <w:ins w:id="317" w:author="peterpd" w:date="2013-06-22T16:28:00Z">
        <w:r>
          <w:t>and constraints</w:t>
        </w:r>
      </w:ins>
    </w:p>
    <w:p w:rsidR="00143BEF" w:rsidRPr="00BA5FD1" w:rsidRDefault="007E39F6" w:rsidP="00143BEF">
      <w:pPr>
        <w:pStyle w:val="List1"/>
        <w:rPr>
          <w:ins w:id="318" w:author="peterpd" w:date="2013-05-08T20:09:00Z"/>
        </w:rPr>
      </w:pPr>
      <w:ins w:id="319" w:author="peterpd" w:date="2013-06-22T16:27:00Z">
        <w:r>
          <w:t>Inspection of physical protection – Thing</w:t>
        </w:r>
      </w:ins>
      <w:ins w:id="320" w:author="peterpd" w:date="2013-06-22T16:29:00Z">
        <w:r>
          <w:t>s</w:t>
        </w:r>
      </w:ins>
      <w:ins w:id="321" w:author="peterpd" w:date="2013-06-22T16:27:00Z">
        <w:r>
          <w:t xml:space="preserve"> to look for.</w:t>
        </w:r>
      </w:ins>
    </w:p>
    <w:p w:rsidR="00143BEF" w:rsidRDefault="007E39F6" w:rsidP="00143BEF">
      <w:pPr>
        <w:pStyle w:val="List1"/>
        <w:rPr>
          <w:ins w:id="322" w:author="peterpd" w:date="2013-06-22T16:29:00Z"/>
        </w:rPr>
      </w:pPr>
      <w:ins w:id="323" w:author="peterpd" w:date="2013-06-22T16:28:00Z">
        <w:r>
          <w:t>Inspection of surge arrestor</w:t>
        </w:r>
      </w:ins>
      <w:ins w:id="324" w:author="Simon Millyard" w:date="2013-06-26T15:34:00Z">
        <w:r w:rsidR="001355EC">
          <w:t>s</w:t>
        </w:r>
      </w:ins>
      <w:ins w:id="325" w:author="peterpd" w:date="2013-06-22T16:28:00Z">
        <w:r>
          <w:t xml:space="preserve"> – </w:t>
        </w:r>
      </w:ins>
      <w:ins w:id="326" w:author="peterpd" w:date="2013-06-22T16:29:00Z">
        <w:r>
          <w:t>Things</w:t>
        </w:r>
      </w:ins>
      <w:ins w:id="327" w:author="peterpd" w:date="2013-06-22T16:28:00Z">
        <w:r>
          <w:t xml:space="preserve"> to look for.</w:t>
        </w:r>
      </w:ins>
    </w:p>
    <w:p w:rsidR="007E39F6" w:rsidRDefault="007E39F6" w:rsidP="00143BEF">
      <w:pPr>
        <w:pStyle w:val="List1"/>
        <w:rPr>
          <w:ins w:id="328" w:author="peterpd" w:date="2013-06-22T16:29:00Z"/>
        </w:rPr>
      </w:pPr>
      <w:ins w:id="329" w:author="peterpd" w:date="2013-06-22T16:29:00Z">
        <w:r>
          <w:t>Equipotential bonding</w:t>
        </w:r>
      </w:ins>
      <w:ins w:id="330" w:author="peterpd" w:date="2013-06-22T16:46:00Z">
        <w:r w:rsidR="00AF3D72">
          <w:t xml:space="preserve"> and </w:t>
        </w:r>
      </w:ins>
      <w:ins w:id="331" w:author="peterpd" w:date="2013-06-22T16:47:00Z">
        <w:r w:rsidR="00AF3D72">
          <w:t>extraneous metal parts</w:t>
        </w:r>
      </w:ins>
    </w:p>
    <w:p w:rsidR="007E39F6" w:rsidRDefault="007E39F6" w:rsidP="00143BEF">
      <w:pPr>
        <w:pStyle w:val="List1"/>
        <w:rPr>
          <w:ins w:id="332" w:author="Simon Millyard" w:date="2013-06-26T15:34:00Z"/>
        </w:rPr>
      </w:pPr>
      <w:ins w:id="333" w:author="peterpd" w:date="2013-06-22T16:29:00Z">
        <w:r>
          <w:t>Records</w:t>
        </w:r>
      </w:ins>
    </w:p>
    <w:p w:rsidR="001355EC" w:rsidRDefault="001355EC" w:rsidP="00143BEF">
      <w:pPr>
        <w:pStyle w:val="List1"/>
        <w:rPr>
          <w:ins w:id="334" w:author="peterpd" w:date="2013-06-22T16:32:00Z"/>
        </w:rPr>
      </w:pPr>
      <w:ins w:id="335" w:author="Simon Millyard" w:date="2013-06-26T15:34:00Z">
        <w:r>
          <w:t>Local requirements</w:t>
        </w:r>
      </w:ins>
      <w:ins w:id="336" w:author="Simon Millyard" w:date="2013-06-26T15:35:00Z">
        <w:r>
          <w:t xml:space="preserve"> – Insurance/ local regulation</w:t>
        </w:r>
      </w:ins>
    </w:p>
    <w:p w:rsidR="007E39F6" w:rsidRDefault="007E39F6" w:rsidP="007E39F6">
      <w:pPr>
        <w:pStyle w:val="List1"/>
        <w:numPr>
          <w:ilvl w:val="0"/>
          <w:numId w:val="0"/>
        </w:numPr>
        <w:rPr>
          <w:ins w:id="337" w:author="peterpd" w:date="2013-05-08T20:09:00Z"/>
        </w:rPr>
      </w:pPr>
    </w:p>
    <w:p w:rsidR="007E39F6" w:rsidRDefault="007E39F6" w:rsidP="007E39F6">
      <w:pPr>
        <w:pStyle w:val="Heading2"/>
        <w:rPr>
          <w:ins w:id="338" w:author="peterpd" w:date="2013-06-22T16:31:00Z"/>
          <w:noProof/>
        </w:rPr>
      </w:pPr>
      <w:bookmarkStart w:id="339" w:name="_Toc360126893"/>
      <w:ins w:id="340" w:author="peterpd" w:date="2013-06-22T16:31:00Z">
        <w:r>
          <w:t xml:space="preserve">Module </w:t>
        </w:r>
      </w:ins>
      <w:ins w:id="341" w:author="peterpd" w:date="2013-06-22T16:32:00Z">
        <w:r>
          <w:t>7</w:t>
        </w:r>
      </w:ins>
      <w:ins w:id="342" w:author="peterpd" w:date="2013-06-22T16:31:00Z">
        <w:r>
          <w:t xml:space="preserve"> – </w:t>
        </w:r>
      </w:ins>
      <w:ins w:id="343" w:author="peterpd" w:date="2013-06-22T16:33:00Z">
        <w:r>
          <w:t>Practical m</w:t>
        </w:r>
      </w:ins>
      <w:ins w:id="344" w:author="peterpd" w:date="2013-06-22T16:31:00Z">
        <w:r>
          <w:t xml:space="preserve">aintenance </w:t>
        </w:r>
      </w:ins>
      <w:ins w:id="345" w:author="peterpd" w:date="2013-06-22T18:05:00Z">
        <w:r w:rsidR="00C542C2">
          <w:t>to a</w:t>
        </w:r>
      </w:ins>
      <w:ins w:id="346" w:author="peterpd" w:date="2013-06-22T16:31:00Z">
        <w:r>
          <w:t xml:space="preserve"> Lightning Protection Systems</w:t>
        </w:r>
        <w:bookmarkEnd w:id="339"/>
      </w:ins>
    </w:p>
    <w:p w:rsidR="007E39F6" w:rsidRPr="00FB3D29" w:rsidRDefault="007E39F6" w:rsidP="007E39F6">
      <w:pPr>
        <w:pStyle w:val="Heading3"/>
        <w:rPr>
          <w:ins w:id="347" w:author="peterpd" w:date="2013-06-22T16:31:00Z"/>
          <w:b/>
          <w:bCs/>
        </w:rPr>
      </w:pPr>
      <w:ins w:id="348" w:author="peterpd" w:date="2013-06-22T16:31:00Z">
        <w:r w:rsidRPr="00082991">
          <w:t>Scope</w:t>
        </w:r>
        <w:r w:rsidRPr="00FB3D29">
          <w:t xml:space="preserve"> </w:t>
        </w:r>
      </w:ins>
    </w:p>
    <w:p w:rsidR="007E39F6" w:rsidRPr="00FB3D29" w:rsidRDefault="007E39F6" w:rsidP="007E39F6">
      <w:pPr>
        <w:rPr>
          <w:ins w:id="349" w:author="peterpd" w:date="2013-06-22T16:31:00Z"/>
        </w:rPr>
      </w:pPr>
      <w:ins w:id="350" w:author="peterpd" w:date="2013-06-22T16:31:00Z">
        <w:r w:rsidRPr="00EA0429">
          <w:rPr>
            <w:szCs w:val="22"/>
          </w:rPr>
          <w:t xml:space="preserve">This </w:t>
        </w:r>
        <w:r>
          <w:t xml:space="preserve">optional </w:t>
        </w:r>
        <w:r w:rsidRPr="00CF27D8">
          <w:rPr>
            <w:b/>
          </w:rPr>
          <w:t>practical</w:t>
        </w:r>
        <w:r>
          <w:t xml:space="preserve"> module covers the </w:t>
        </w:r>
        <w:del w:id="351" w:author="stephen" w:date="2013-09-18T11:05:00Z">
          <w:r w:rsidDel="00D5362A">
            <w:delText xml:space="preserve">practical </w:delText>
          </w:r>
        </w:del>
        <w:r>
          <w:t>step</w:t>
        </w:r>
      </w:ins>
      <w:ins w:id="352" w:author="Simon Millyard" w:date="2013-06-26T15:35:00Z">
        <w:r w:rsidR="001355EC">
          <w:t>s</w:t>
        </w:r>
      </w:ins>
      <w:ins w:id="353" w:author="peterpd" w:date="2013-06-22T16:31:00Z">
        <w:r>
          <w:t xml:space="preserve"> taken to maintain a good lightning protection system ideally with a visit to a lighthouse with a suitable system</w:t>
        </w:r>
        <w:r>
          <w:rPr>
            <w:rFonts w:cs="Arial"/>
            <w:sz w:val="24"/>
          </w:rPr>
          <w:t>.</w:t>
        </w:r>
      </w:ins>
    </w:p>
    <w:p w:rsidR="007E39F6" w:rsidRPr="00FB3D29" w:rsidRDefault="007E39F6" w:rsidP="007E39F6">
      <w:pPr>
        <w:pStyle w:val="Heading3"/>
        <w:rPr>
          <w:ins w:id="354" w:author="peterpd" w:date="2013-06-22T16:31:00Z"/>
          <w:b/>
          <w:bCs/>
        </w:rPr>
      </w:pPr>
      <w:ins w:id="355" w:author="peterpd" w:date="2013-06-22T16:31:00Z">
        <w:r w:rsidRPr="00082991">
          <w:t>Learning</w:t>
        </w:r>
        <w:r w:rsidRPr="00FB3D29">
          <w:t xml:space="preserve"> Objective </w:t>
        </w:r>
      </w:ins>
    </w:p>
    <w:p w:rsidR="007E39F6" w:rsidRDefault="007E39F6" w:rsidP="007E39F6">
      <w:pPr>
        <w:rPr>
          <w:ins w:id="356" w:author="peterpd" w:date="2013-06-22T16:31:00Z"/>
        </w:rPr>
      </w:pPr>
      <w:ins w:id="357" w:author="peterpd" w:date="2013-06-22T16:31:00Z">
        <w:r>
          <w:t xml:space="preserve">To </w:t>
        </w:r>
      </w:ins>
      <w:ins w:id="358" w:author="peterpd" w:date="2013-06-22T16:39:00Z">
        <w:r w:rsidR="004B06E9">
          <w:t xml:space="preserve">participate in and </w:t>
        </w:r>
      </w:ins>
      <w:ins w:id="359" w:author="peterpd" w:date="2013-06-22T16:31:00Z">
        <w:r>
          <w:t xml:space="preserve">gain a </w:t>
        </w:r>
        <w:r>
          <w:rPr>
            <w:b/>
          </w:rPr>
          <w:t>satisfactory</w:t>
        </w:r>
        <w:r>
          <w:t xml:space="preserve"> </w:t>
        </w:r>
        <w:r w:rsidRPr="00FB3D29">
          <w:t>understand</w:t>
        </w:r>
        <w:r>
          <w:t>ing of how to inspect and test lightning protection systems.</w:t>
        </w:r>
      </w:ins>
    </w:p>
    <w:p w:rsidR="007E39F6" w:rsidRPr="00FB3D29" w:rsidRDefault="007E39F6" w:rsidP="007E39F6">
      <w:pPr>
        <w:pStyle w:val="Heading3"/>
        <w:rPr>
          <w:ins w:id="360" w:author="peterpd" w:date="2013-06-22T16:31:00Z"/>
        </w:rPr>
      </w:pPr>
      <w:ins w:id="361" w:author="peterpd" w:date="2013-06-22T16:31:00Z">
        <w:r>
          <w:t>Syllabus</w:t>
        </w:r>
      </w:ins>
    </w:p>
    <w:p w:rsidR="007E39F6" w:rsidRPr="0055579C" w:rsidRDefault="00E47723" w:rsidP="007E39F6">
      <w:pPr>
        <w:pStyle w:val="Lesson"/>
        <w:rPr>
          <w:ins w:id="362" w:author="peterpd" w:date="2013-06-22T16:31:00Z"/>
        </w:rPr>
      </w:pPr>
      <w:ins w:id="363" w:author="peterpd" w:date="2013-06-22T16:31:00Z">
        <w:r>
          <w:t>Lesson 1</w:t>
        </w:r>
        <w:r>
          <w:tab/>
        </w:r>
      </w:ins>
      <w:ins w:id="364" w:author="peterpd" w:date="2013-06-22T16:57:00Z">
        <w:r>
          <w:t xml:space="preserve">Earth Electrode </w:t>
        </w:r>
      </w:ins>
      <w:ins w:id="365" w:author="peterpd" w:date="2013-06-22T16:31:00Z">
        <w:r w:rsidR="007E39F6">
          <w:t>Testing</w:t>
        </w:r>
      </w:ins>
    </w:p>
    <w:p w:rsidR="007E39F6" w:rsidRDefault="007E39F6" w:rsidP="007E39F6">
      <w:pPr>
        <w:pStyle w:val="List1"/>
        <w:numPr>
          <w:ilvl w:val="0"/>
          <w:numId w:val="38"/>
        </w:numPr>
        <w:rPr>
          <w:ins w:id="366" w:author="peterpd" w:date="2013-06-22T16:54:00Z"/>
        </w:rPr>
      </w:pPr>
      <w:ins w:id="367" w:author="peterpd" w:date="2013-06-22T16:31:00Z">
        <w:r>
          <w:t xml:space="preserve">Testing of earth electrodes – </w:t>
        </w:r>
      </w:ins>
      <w:ins w:id="368" w:author="peterpd" w:date="2013-06-22T16:40:00Z">
        <w:r w:rsidR="00E47723">
          <w:t>Methods</w:t>
        </w:r>
      </w:ins>
    </w:p>
    <w:p w:rsidR="00E47723" w:rsidRDefault="00E47723" w:rsidP="007E39F6">
      <w:pPr>
        <w:pStyle w:val="List1"/>
        <w:numPr>
          <w:ilvl w:val="0"/>
          <w:numId w:val="38"/>
        </w:numPr>
        <w:rPr>
          <w:ins w:id="369" w:author="stephen" w:date="2013-09-18T11:06:00Z"/>
        </w:rPr>
      </w:pPr>
      <w:ins w:id="370" w:author="peterpd" w:date="2013-06-22T16:55:00Z">
        <w:r>
          <w:t>Calculating earth electrode resistance.</w:t>
        </w:r>
      </w:ins>
    </w:p>
    <w:p w:rsidR="00D5362A" w:rsidRDefault="00D5362A">
      <w:pPr>
        <w:pStyle w:val="List1"/>
        <w:numPr>
          <w:ilvl w:val="0"/>
          <w:numId w:val="0"/>
        </w:numPr>
        <w:ind w:left="567"/>
        <w:rPr>
          <w:ins w:id="371" w:author="peterpd" w:date="2013-06-22T16:56:00Z"/>
        </w:rPr>
        <w:pPrChange w:id="372" w:author="stephen" w:date="2013-09-18T11:06:00Z">
          <w:pPr>
            <w:pStyle w:val="List1"/>
            <w:numPr>
              <w:numId w:val="38"/>
            </w:numPr>
          </w:pPr>
        </w:pPrChange>
      </w:pPr>
    </w:p>
    <w:p w:rsidR="00E47723" w:rsidRPr="00D5362A" w:rsidRDefault="00E47723" w:rsidP="00E47723">
      <w:pPr>
        <w:pStyle w:val="List1"/>
        <w:numPr>
          <w:ilvl w:val="0"/>
          <w:numId w:val="0"/>
        </w:numPr>
        <w:rPr>
          <w:ins w:id="373" w:author="peterpd" w:date="2013-06-22T16:56:00Z"/>
          <w:u w:val="single"/>
          <w:rPrChange w:id="374" w:author="stephen" w:date="2013-09-18T11:06:00Z">
            <w:rPr>
              <w:ins w:id="375" w:author="peterpd" w:date="2013-06-22T16:56:00Z"/>
            </w:rPr>
          </w:rPrChange>
        </w:rPr>
      </w:pPr>
      <w:ins w:id="376" w:author="peterpd" w:date="2013-06-22T16:56:00Z">
        <w:r w:rsidRPr="00D5362A">
          <w:rPr>
            <w:u w:val="single"/>
            <w:rPrChange w:id="377" w:author="stephen" w:date="2013-09-18T11:06:00Z">
              <w:rPr/>
            </w:rPrChange>
          </w:rPr>
          <w:t xml:space="preserve">Lesson </w:t>
        </w:r>
      </w:ins>
      <w:ins w:id="378" w:author="peterpd" w:date="2013-06-22T16:57:00Z">
        <w:r w:rsidRPr="00D5362A">
          <w:rPr>
            <w:u w:val="single"/>
            <w:rPrChange w:id="379" w:author="stephen" w:date="2013-09-18T11:06:00Z">
              <w:rPr/>
            </w:rPrChange>
          </w:rPr>
          <w:t>2</w:t>
        </w:r>
      </w:ins>
      <w:ins w:id="380" w:author="peterpd" w:date="2013-06-22T16:56:00Z">
        <w:del w:id="381" w:author="stephen" w:date="2013-09-18T11:06:00Z">
          <w:r w:rsidRPr="00D5362A" w:rsidDel="00D5362A">
            <w:rPr>
              <w:u w:val="single"/>
              <w:rPrChange w:id="382" w:author="stephen" w:date="2013-09-18T11:06:00Z">
                <w:rPr/>
              </w:rPrChange>
            </w:rPr>
            <w:tab/>
          </w:r>
        </w:del>
      </w:ins>
      <w:ins w:id="383" w:author="stephen" w:date="2013-09-18T11:06:00Z">
        <w:r w:rsidR="00D5362A">
          <w:rPr>
            <w:u w:val="single"/>
          </w:rPr>
          <w:t xml:space="preserve">    </w:t>
        </w:r>
      </w:ins>
      <w:ins w:id="384" w:author="peterpd" w:date="2013-06-22T16:56:00Z">
        <w:r w:rsidRPr="00D5362A">
          <w:rPr>
            <w:u w:val="single"/>
            <w:rPrChange w:id="385" w:author="stephen" w:date="2013-09-18T11:06:00Z">
              <w:rPr/>
            </w:rPrChange>
          </w:rPr>
          <w:t>Inspection</w:t>
        </w:r>
      </w:ins>
      <w:ins w:id="386" w:author="peterpd" w:date="2013-06-22T16:57:00Z">
        <w:r w:rsidRPr="00D5362A">
          <w:rPr>
            <w:u w:val="single"/>
            <w:rPrChange w:id="387" w:author="stephen" w:date="2013-09-18T11:06:00Z">
              <w:rPr/>
            </w:rPrChange>
          </w:rPr>
          <w:t>s</w:t>
        </w:r>
      </w:ins>
    </w:p>
    <w:p w:rsidR="007E39F6" w:rsidRPr="00BA5FD1" w:rsidRDefault="007E39F6" w:rsidP="00E47723">
      <w:pPr>
        <w:pStyle w:val="List1"/>
        <w:numPr>
          <w:ilvl w:val="0"/>
          <w:numId w:val="39"/>
        </w:numPr>
        <w:rPr>
          <w:ins w:id="388" w:author="peterpd" w:date="2013-06-22T16:31:00Z"/>
        </w:rPr>
      </w:pPr>
      <w:ins w:id="389" w:author="peterpd" w:date="2013-06-22T16:31:00Z">
        <w:r>
          <w:t>Inspection of physical protection – Things to look for.</w:t>
        </w:r>
      </w:ins>
    </w:p>
    <w:p w:rsidR="007E39F6" w:rsidRDefault="007E39F6" w:rsidP="007E39F6">
      <w:pPr>
        <w:pStyle w:val="List1"/>
        <w:rPr>
          <w:ins w:id="390" w:author="peterpd" w:date="2013-06-22T16:31:00Z"/>
        </w:rPr>
      </w:pPr>
      <w:ins w:id="391" w:author="peterpd" w:date="2013-06-22T16:31:00Z">
        <w:r>
          <w:t>Inspection of surge arrestor – Things to look for.</w:t>
        </w:r>
      </w:ins>
    </w:p>
    <w:p w:rsidR="007E39F6" w:rsidRDefault="007E39F6" w:rsidP="007E39F6">
      <w:pPr>
        <w:pStyle w:val="List1"/>
        <w:rPr>
          <w:ins w:id="392" w:author="peterpd" w:date="2013-06-22T16:31:00Z"/>
        </w:rPr>
      </w:pPr>
      <w:ins w:id="393" w:author="peterpd" w:date="2013-06-22T16:33:00Z">
        <w:r>
          <w:t>Inspection of e</w:t>
        </w:r>
      </w:ins>
      <w:ins w:id="394" w:author="peterpd" w:date="2013-06-22T16:31:00Z">
        <w:r>
          <w:t>quipotential bonding</w:t>
        </w:r>
      </w:ins>
    </w:p>
    <w:p w:rsidR="00143BEF" w:rsidRDefault="00143BEF" w:rsidP="00143BEF">
      <w:pPr>
        <w:pStyle w:val="List1"/>
        <w:numPr>
          <w:ilvl w:val="0"/>
          <w:numId w:val="0"/>
        </w:numPr>
      </w:pPr>
    </w:p>
    <w:sectPr w:rsidR="00143BEF" w:rsidSect="00080131">
      <w:headerReference w:type="default" r:id="rId16"/>
      <w:footerReference w:type="default" r:id="rId17"/>
      <w:headerReference w:type="first" r:id="rId18"/>
      <w:pgSz w:w="11906" w:h="16838"/>
      <w:pgMar w:top="1134" w:right="1134" w:bottom="1134"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20859" w:rsidRDefault="00C20859" w:rsidP="00314708">
      <w:r>
        <w:separator/>
      </w:r>
    </w:p>
  </w:endnote>
  <w:endnote w:type="continuationSeparator" w:id="0">
    <w:p w:rsidR="00C20859" w:rsidRDefault="00C20859" w:rsidP="003147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Arial Bold">
    <w:panose1 w:val="020B0704020202020204"/>
    <w:charset w:val="00"/>
    <w:family w:val="auto"/>
    <w:pitch w:val="variable"/>
    <w:sig w:usb0="E0002AFF" w:usb1="C0007843" w:usb2="00000009" w:usb3="00000000" w:csb0="000001FF" w:csb1="00000000"/>
  </w:font>
  <w:font w:name="Arial">
    <w:panose1 w:val="020B0604020202020204"/>
    <w:charset w:val="00"/>
    <w:family w:val="swiss"/>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Tahoma">
    <w:panose1 w:val="020B0604030504040204"/>
    <w:charset w:val="00"/>
    <w:family w:val="swiss"/>
    <w:pitch w:val="variable"/>
    <w:sig w:usb0="61002A87" w:usb1="80000000" w:usb2="00000008" w:usb3="00000000" w:csb0="000101FF" w:csb1="00000000"/>
  </w:font>
  <w:font w:name="MS ??">
    <w:panose1 w:val="00000000000000000000"/>
    <w:charset w:val="80"/>
    <w:family w:val="auto"/>
    <w:notTrueType/>
    <w:pitch w:val="variable"/>
    <w:sig w:usb0="00000001" w:usb1="08070000" w:usb2="00000010" w:usb3="00000000" w:csb0="00020000" w:csb1="00000000"/>
  </w:font>
  <w:font w:name="MS ????">
    <w:panose1 w:val="00000000000000000000"/>
    <w:charset w:val="80"/>
    <w:family w:val="auto"/>
    <w:notTrueType/>
    <w:pitch w:val="variable"/>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0ED6" w:rsidRPr="006C3CB5" w:rsidRDefault="00B20ED6" w:rsidP="00080131">
    <w:pPr>
      <w:pStyle w:val="Footer"/>
      <w:jc w:val="center"/>
      <w:rPr>
        <w:rFonts w:cs="Arial"/>
      </w:rPr>
    </w:pPr>
    <w:r w:rsidRPr="006C3CB5">
      <w:rPr>
        <w:rFonts w:cs="Arial"/>
      </w:rPr>
      <w:t xml:space="preserve">Page </w:t>
    </w:r>
    <w:r w:rsidRPr="006C3CB5">
      <w:rPr>
        <w:rFonts w:cs="Arial"/>
      </w:rPr>
      <w:fldChar w:fldCharType="begin"/>
    </w:r>
    <w:r w:rsidRPr="006C3CB5">
      <w:rPr>
        <w:rFonts w:cs="Arial"/>
      </w:rPr>
      <w:instrText xml:space="preserve"> PAGE </w:instrText>
    </w:r>
    <w:r w:rsidRPr="006C3CB5">
      <w:rPr>
        <w:rFonts w:cs="Arial"/>
      </w:rPr>
      <w:fldChar w:fldCharType="separate"/>
    </w:r>
    <w:r w:rsidR="003F4F5B">
      <w:rPr>
        <w:rFonts w:cs="Arial"/>
        <w:noProof/>
      </w:rPr>
      <w:t>9</w:t>
    </w:r>
    <w:r w:rsidRPr="006C3CB5">
      <w:rPr>
        <w:rFonts w:cs="Arial"/>
      </w:rPr>
      <w:fldChar w:fldCharType="end"/>
    </w:r>
    <w:r w:rsidRPr="006C3CB5">
      <w:rPr>
        <w:rFonts w:cs="Arial"/>
      </w:rPr>
      <w:t xml:space="preserve"> of </w:t>
    </w:r>
    <w:r w:rsidRPr="006C3CB5">
      <w:rPr>
        <w:rFonts w:cs="Arial"/>
      </w:rPr>
      <w:fldChar w:fldCharType="begin"/>
    </w:r>
    <w:r w:rsidRPr="006C3CB5">
      <w:rPr>
        <w:rFonts w:cs="Arial"/>
      </w:rPr>
      <w:instrText xml:space="preserve"> NUMPAGES  </w:instrText>
    </w:r>
    <w:r w:rsidRPr="006C3CB5">
      <w:rPr>
        <w:rFonts w:cs="Arial"/>
      </w:rPr>
      <w:fldChar w:fldCharType="separate"/>
    </w:r>
    <w:r w:rsidR="003F4F5B">
      <w:rPr>
        <w:rFonts w:cs="Arial"/>
        <w:noProof/>
      </w:rPr>
      <w:t>9</w:t>
    </w:r>
    <w:r w:rsidRPr="006C3CB5">
      <w:rPr>
        <w:rFonts w:cs="Arial"/>
      </w:rPr>
      <w:fldChar w:fldCharType="end"/>
    </w:r>
  </w:p>
  <w:p w:rsidR="00B20ED6" w:rsidRPr="00F878DD" w:rsidRDefault="00B20ED6">
    <w:pPr>
      <w:tabs>
        <w:tab w:val="right" w:pos="9458"/>
      </w:tabs>
      <w:rPr>
        <w:rFonts w:cs="Arial"/>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20859" w:rsidRDefault="00C20859" w:rsidP="00314708">
      <w:r>
        <w:separator/>
      </w:r>
    </w:p>
  </w:footnote>
  <w:footnote w:type="continuationSeparator" w:id="0">
    <w:p w:rsidR="00C20859" w:rsidRDefault="00C20859" w:rsidP="0031470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2E02" w:rsidRDefault="00402E02" w:rsidP="00402E02">
    <w:pPr>
      <w:pStyle w:val="Header"/>
      <w:jc w:val="center"/>
    </w:pPr>
    <w:r>
      <w:t>M</w:t>
    </w:r>
    <w:r w:rsidRPr="00080131">
      <w:t>odel Course Level 2 Technician Training –</w:t>
    </w:r>
    <w:del w:id="395" w:author="stephen" w:date="2013-09-18T10:57:00Z">
      <w:r w:rsidRPr="00080131" w:rsidDel="002D0C8B">
        <w:delText xml:space="preserve"> </w:delText>
      </w:r>
      <w:r w:rsidDel="002D0C8B">
        <w:delText xml:space="preserve">Introduction to </w:delText>
      </w:r>
    </w:del>
    <w:ins w:id="396" w:author="stephen" w:date="2013-09-18T10:57:00Z">
      <w:r w:rsidR="002D0C8B">
        <w:t xml:space="preserve"> </w:t>
      </w:r>
    </w:ins>
    <w:r>
      <w:t>Lightning Protection</w:t>
    </w:r>
    <w:r w:rsidRPr="00080131">
      <w:t xml:space="preserve"> </w:t>
    </w:r>
  </w:p>
  <w:p w:rsidR="00402E02" w:rsidRPr="00080131" w:rsidRDefault="00402E02" w:rsidP="00402E02">
    <w:pPr>
      <w:pStyle w:val="Header"/>
      <w:jc w:val="center"/>
    </w:pPr>
    <w:r w:rsidRPr="00080131">
      <w:t xml:space="preserve">IALA WWA </w:t>
    </w:r>
    <w:r>
      <w:t>L2.2.7</w:t>
    </w:r>
  </w:p>
  <w:p w:rsidR="00B20ED6" w:rsidRDefault="00B20ED6">
    <w:pPr>
      <w:spacing w:line="240" w:lineRule="exact"/>
      <w:rPr>
        <w:rFonts w:ascii="Times New Roman" w:hAnsi="Times New Roman"/>
        <w:b/>
        <w:bCs/>
        <w:sz w:val="32"/>
        <w:szCs w:val="3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0ED6" w:rsidRDefault="003F4F5B">
    <w:pPr>
      <w:pStyle w:val="Header"/>
    </w:pPr>
    <w:r>
      <w:tab/>
    </w:r>
    <w:r>
      <w:tab/>
      <w:t>EEP21-10.3.10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21C71"/>
    <w:multiLevelType w:val="hybridMultilevel"/>
    <w:tmpl w:val="AEFCAD28"/>
    <w:lvl w:ilvl="0" w:tplc="FEE2D2BE">
      <w:start w:val="1"/>
      <w:numFmt w:val="decimal"/>
      <w:pStyle w:val="Appendix"/>
      <w:lvlText w:val="APPENDIX %1"/>
      <w:lvlJc w:val="left"/>
      <w:pPr>
        <w:ind w:left="720" w:hanging="360"/>
      </w:pPr>
      <w:rPr>
        <w:b w:val="0"/>
        <w:bCs w:val="0"/>
        <w:i w:val="0"/>
        <w:iCs w:val="0"/>
        <w:caps w:val="0"/>
        <w:smallCaps w:val="0"/>
        <w:strike w:val="0"/>
        <w:dstrike w:val="0"/>
        <w:noProof w:val="0"/>
        <w:vanish w:val="0"/>
        <w:color w:val="000000"/>
        <w:spacing w:val="0"/>
        <w:kern w:val="0"/>
        <w:position w:val="0"/>
        <w:u w:val="none"/>
        <w:vertAlign w:val="baseline"/>
        <w:em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19C37E91"/>
    <w:multiLevelType w:val="multilevel"/>
    <w:tmpl w:val="A1D01514"/>
    <w:lvl w:ilvl="0">
      <w:start w:val="1"/>
      <w:numFmt w:val="decimal"/>
      <w:pStyle w:val="Heading1"/>
      <w:lvlText w:val="%1"/>
      <w:lvlJc w:val="left"/>
      <w:pPr>
        <w:tabs>
          <w:tab w:val="num" w:pos="567"/>
        </w:tabs>
        <w:ind w:left="0" w:firstLine="0"/>
      </w:pPr>
      <w:rPr>
        <w:rFonts w:ascii="Arial Bold" w:hAnsi="Arial Bold" w:hint="default"/>
        <w:b/>
        <w:bCs/>
        <w:i w:val="0"/>
        <w:iCs w:val="0"/>
        <w:caps/>
        <w:strike w:val="0"/>
        <w:dstrike w:val="0"/>
        <w:vanish w:val="0"/>
        <w:color w:val="auto"/>
        <w:sz w:val="24"/>
        <w:szCs w:val="24"/>
        <w:vertAlign w:val="baseline"/>
      </w:rPr>
    </w:lvl>
    <w:lvl w:ilvl="1">
      <w:start w:val="1"/>
      <w:numFmt w:val="decimal"/>
      <w:pStyle w:val="Heading2"/>
      <w:lvlText w:val="%1.%2"/>
      <w:lvlJc w:val="left"/>
      <w:pPr>
        <w:tabs>
          <w:tab w:val="num" w:pos="851"/>
        </w:tabs>
        <w:ind w:left="0" w:firstLine="0"/>
      </w:pPr>
      <w:rPr>
        <w:rFonts w:ascii="Arial Bold" w:hAnsi="Arial Bold" w:hint="default"/>
        <w:b/>
        <w:bCs/>
        <w:i w:val="0"/>
        <w:iCs w:val="0"/>
        <w:sz w:val="22"/>
        <w:szCs w:val="22"/>
      </w:rPr>
    </w:lvl>
    <w:lvl w:ilvl="2">
      <w:start w:val="1"/>
      <w:numFmt w:val="decimal"/>
      <w:pStyle w:val="Heading3"/>
      <w:lvlText w:val="%1.%2.%3"/>
      <w:lvlJc w:val="left"/>
      <w:pPr>
        <w:tabs>
          <w:tab w:val="num" w:pos="1702"/>
        </w:tabs>
        <w:ind w:left="710" w:firstLine="0"/>
      </w:pPr>
      <w:rPr>
        <w:rFonts w:ascii="Arial" w:hAnsi="Arial" w:hint="default"/>
        <w:b w:val="0"/>
        <w:bCs w:val="0"/>
        <w:i w:val="0"/>
        <w:iCs w:val="0"/>
        <w:sz w:val="22"/>
        <w:szCs w:val="22"/>
      </w:rPr>
    </w:lvl>
    <w:lvl w:ilvl="3">
      <w:start w:val="1"/>
      <w:numFmt w:val="decimal"/>
      <w:pStyle w:val="Heading4"/>
      <w:lvlText w:val="%1.%2.%3.%4"/>
      <w:lvlJc w:val="left"/>
      <w:pPr>
        <w:tabs>
          <w:tab w:val="num" w:pos="1134"/>
        </w:tabs>
        <w:ind w:left="0" w:firstLine="0"/>
      </w:pPr>
      <w:rPr>
        <w:rFonts w:ascii="Arial" w:hAnsi="Arial" w:hint="default"/>
        <w:b w:val="0"/>
        <w:bCs w:val="0"/>
        <w:i w:val="0"/>
        <w:iCs w:val="0"/>
        <w:sz w:val="22"/>
        <w:szCs w:val="22"/>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nsid w:val="43751ACD"/>
    <w:multiLevelType w:val="multilevel"/>
    <w:tmpl w:val="0C50DA44"/>
    <w:lvl w:ilvl="0">
      <w:start w:val="1"/>
      <w:numFmt w:val="decimal"/>
      <w:pStyle w:val="AnnexHead1"/>
      <w:lvlText w:val="%1"/>
      <w:lvlJc w:val="left"/>
      <w:pPr>
        <w:tabs>
          <w:tab w:val="num" w:pos="849"/>
        </w:tabs>
        <w:ind w:left="849" w:hanging="849"/>
      </w:pPr>
      <w:rPr>
        <w:rFonts w:ascii="Arial" w:hAnsi="Arial" w:hint="default"/>
        <w:b/>
        <w:i w:val="0"/>
        <w:sz w:val="24"/>
      </w:rPr>
    </w:lvl>
    <w:lvl w:ilvl="1">
      <w:start w:val="1"/>
      <w:numFmt w:val="decimal"/>
      <w:pStyle w:val="AnnexHead2"/>
      <w:lvlText w:val="%1.%2"/>
      <w:lvlJc w:val="left"/>
      <w:pPr>
        <w:tabs>
          <w:tab w:val="num" w:pos="849"/>
        </w:tabs>
        <w:ind w:left="849" w:hanging="849"/>
      </w:pPr>
      <w:rPr>
        <w:rFonts w:ascii="Arial" w:hAnsi="Arial" w:hint="default"/>
        <w:b/>
        <w:i w:val="0"/>
        <w:sz w:val="24"/>
      </w:rPr>
    </w:lvl>
    <w:lvl w:ilvl="2">
      <w:start w:val="1"/>
      <w:numFmt w:val="decimal"/>
      <w:pStyle w:val="AnnexHead3"/>
      <w:lvlText w:val="%1.%2.%3"/>
      <w:lvlJc w:val="left"/>
      <w:pPr>
        <w:tabs>
          <w:tab w:val="num" w:pos="849"/>
        </w:tabs>
        <w:ind w:left="849" w:hanging="849"/>
      </w:pPr>
      <w:rPr>
        <w:rFonts w:ascii="Arial" w:hAnsi="Arial" w:hint="default"/>
        <w:b w:val="0"/>
        <w:i w:val="0"/>
        <w:sz w:val="22"/>
      </w:rPr>
    </w:lvl>
    <w:lvl w:ilvl="3">
      <w:start w:val="1"/>
      <w:numFmt w:val="decimal"/>
      <w:pStyle w:val="AnnexHead4"/>
      <w:lvlText w:val="%1.%2.%3.%4"/>
      <w:lvlJc w:val="left"/>
      <w:pPr>
        <w:tabs>
          <w:tab w:val="num" w:pos="1132"/>
        </w:tabs>
        <w:ind w:left="1132" w:hanging="1132"/>
      </w:pPr>
      <w:rPr>
        <w:rFonts w:ascii="Arial" w:hAnsi="Arial" w:hint="default"/>
        <w:b w:val="0"/>
        <w:i w:val="0"/>
        <w:sz w:val="22"/>
      </w:rPr>
    </w:lvl>
    <w:lvl w:ilvl="4">
      <w:start w:val="1"/>
      <w:numFmt w:val="decimal"/>
      <w:lvlText w:val="%1.%2.%3.%4.%5"/>
      <w:lvlJc w:val="left"/>
      <w:pPr>
        <w:tabs>
          <w:tab w:val="num" w:pos="1416"/>
        </w:tabs>
        <w:ind w:left="1416" w:hanging="1418"/>
      </w:pPr>
      <w:rPr>
        <w:rFonts w:hint="default"/>
      </w:rPr>
    </w:lvl>
    <w:lvl w:ilvl="5">
      <w:start w:val="1"/>
      <w:numFmt w:val="decimal"/>
      <w:lvlText w:val="%1.%2.%3.%4.%5.%6"/>
      <w:lvlJc w:val="left"/>
      <w:pPr>
        <w:tabs>
          <w:tab w:val="num" w:pos="-2"/>
        </w:tabs>
        <w:ind w:left="1150" w:hanging="1152"/>
      </w:pPr>
      <w:rPr>
        <w:rFonts w:hint="default"/>
      </w:rPr>
    </w:lvl>
    <w:lvl w:ilvl="6">
      <w:start w:val="1"/>
      <w:numFmt w:val="decimal"/>
      <w:lvlText w:val="%1.%2.%3.%4.%5.%6.%7"/>
      <w:lvlJc w:val="left"/>
      <w:pPr>
        <w:tabs>
          <w:tab w:val="num" w:pos="-2"/>
        </w:tabs>
        <w:ind w:left="1294" w:hanging="1296"/>
      </w:pPr>
      <w:rPr>
        <w:rFonts w:hint="default"/>
      </w:rPr>
    </w:lvl>
    <w:lvl w:ilvl="7">
      <w:start w:val="1"/>
      <w:numFmt w:val="decimal"/>
      <w:lvlText w:val="%1.%2.%3.%4.%5.%6.%7.%8"/>
      <w:lvlJc w:val="left"/>
      <w:pPr>
        <w:tabs>
          <w:tab w:val="num" w:pos="-2"/>
        </w:tabs>
        <w:ind w:left="1438" w:hanging="1440"/>
      </w:pPr>
      <w:rPr>
        <w:rFonts w:hint="default"/>
      </w:rPr>
    </w:lvl>
    <w:lvl w:ilvl="8">
      <w:start w:val="1"/>
      <w:numFmt w:val="decimal"/>
      <w:lvlText w:val="%1.%2.%3.%4.%5.%6.%7.%8.%9"/>
      <w:lvlJc w:val="left"/>
      <w:pPr>
        <w:tabs>
          <w:tab w:val="num" w:pos="-2"/>
        </w:tabs>
        <w:ind w:left="1582" w:hanging="1584"/>
      </w:pPr>
      <w:rPr>
        <w:rFonts w:hint="default"/>
      </w:rPr>
    </w:lvl>
  </w:abstractNum>
  <w:abstractNum w:abstractNumId="5">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4BC63137"/>
    <w:multiLevelType w:val="multilevel"/>
    <w:tmpl w:val="C9066CC8"/>
    <w:lvl w:ilvl="0">
      <w:start w:val="1"/>
      <w:numFmt w:val="bullet"/>
      <w:pStyle w:val="Bullet1"/>
      <w:lvlText w:val=""/>
      <w:lvlJc w:val="left"/>
      <w:pPr>
        <w:tabs>
          <w:tab w:val="num" w:pos="1134"/>
        </w:tabs>
        <w:ind w:left="1134" w:hanging="567"/>
      </w:pPr>
      <w:rPr>
        <w:rFonts w:ascii="Symbol" w:hAnsi="Symbol" w:hint="default"/>
      </w:rPr>
    </w:lvl>
    <w:lvl w:ilvl="1">
      <w:start w:val="1"/>
      <w:numFmt w:val="bullet"/>
      <w:pStyle w:val="Bullet2"/>
      <w:lvlText w:val="-"/>
      <w:lvlJc w:val="left"/>
      <w:pPr>
        <w:tabs>
          <w:tab w:val="num" w:pos="1701"/>
        </w:tabs>
        <w:ind w:left="1701" w:hanging="567"/>
      </w:pPr>
      <w:rPr>
        <w:rFonts w:ascii="Arial" w:hAnsi="Arial" w:hint="default"/>
      </w:rPr>
    </w:lvl>
    <w:lvl w:ilvl="2">
      <w:start w:val="1"/>
      <w:numFmt w:val="bullet"/>
      <w:pStyle w:val="Bullet3"/>
      <w:lvlText w:val=""/>
      <w:lvlJc w:val="left"/>
      <w:pPr>
        <w:tabs>
          <w:tab w:val="num" w:pos="2268"/>
        </w:tabs>
        <w:ind w:left="2268" w:hanging="567"/>
      </w:pPr>
      <w:rPr>
        <w:rFonts w:ascii="Wingdings" w:hAnsi="Wingdings" w:hint="default"/>
        <w:b w:val="0"/>
        <w:i w:val="0"/>
        <w:sz w:val="22"/>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8">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9">
    <w:nsid w:val="56484E88"/>
    <w:multiLevelType w:val="multilevel"/>
    <w:tmpl w:val="EBF834FE"/>
    <w:lvl w:ilvl="0">
      <w:start w:val="1"/>
      <w:numFmt w:val="decimal"/>
      <w:pStyle w:val="TableofFigur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nsid w:val="60585238"/>
    <w:multiLevelType w:val="multilevel"/>
    <w:tmpl w:val="C39CEAAC"/>
    <w:lvl w:ilvl="0">
      <w:start w:val="1"/>
      <w:numFmt w:val="upperLetter"/>
      <w:pStyle w:val="Annex"/>
      <w:lvlText w:val="ANNEX %1"/>
      <w:lvlJc w:val="left"/>
      <w:pPr>
        <w:tabs>
          <w:tab w:val="num" w:pos="1701"/>
        </w:tabs>
        <w:ind w:left="1701" w:hanging="1701"/>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1">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2">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num>
  <w:num w:numId="3">
    <w:abstractNumId w:val="6"/>
  </w:num>
  <w:num w:numId="4">
    <w:abstractNumId w:val="4"/>
  </w:num>
  <w:num w:numId="5">
    <w:abstractNumId w:val="1"/>
  </w:num>
  <w:num w:numId="6">
    <w:abstractNumId w:val="12"/>
  </w:num>
  <w:num w:numId="7">
    <w:abstractNumId w:val="0"/>
  </w:num>
  <w:num w:numId="8">
    <w:abstractNumId w:val="3"/>
  </w:num>
  <w:num w:numId="9">
    <w:abstractNumId w:val="7"/>
  </w:num>
  <w:num w:numId="10">
    <w:abstractNumId w:val="11"/>
  </w:num>
  <w:num w:numId="11">
    <w:abstractNumId w:val="2"/>
  </w:num>
  <w:num w:numId="12">
    <w:abstractNumId w:val="5"/>
  </w:num>
  <w:num w:numId="13">
    <w:abstractNumId w:val="9"/>
  </w:num>
  <w:num w:numId="14">
    <w:abstractNumId w:val="8"/>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3290"/>
    <w:rsid w:val="00000EB9"/>
    <w:rsid w:val="00001A74"/>
    <w:rsid w:val="00002242"/>
    <w:rsid w:val="000039DE"/>
    <w:rsid w:val="00005AE2"/>
    <w:rsid w:val="000066BD"/>
    <w:rsid w:val="00006FF2"/>
    <w:rsid w:val="0001028B"/>
    <w:rsid w:val="000132CD"/>
    <w:rsid w:val="00017A7F"/>
    <w:rsid w:val="00017E83"/>
    <w:rsid w:val="00017ECB"/>
    <w:rsid w:val="00023D48"/>
    <w:rsid w:val="00024783"/>
    <w:rsid w:val="00024C1F"/>
    <w:rsid w:val="000302BB"/>
    <w:rsid w:val="00030704"/>
    <w:rsid w:val="00030DAC"/>
    <w:rsid w:val="0003147F"/>
    <w:rsid w:val="00033CF1"/>
    <w:rsid w:val="00034008"/>
    <w:rsid w:val="000401D9"/>
    <w:rsid w:val="00040A52"/>
    <w:rsid w:val="00040E5A"/>
    <w:rsid w:val="00041151"/>
    <w:rsid w:val="000425F0"/>
    <w:rsid w:val="00042C32"/>
    <w:rsid w:val="000439C0"/>
    <w:rsid w:val="00043B52"/>
    <w:rsid w:val="00043E53"/>
    <w:rsid w:val="00044FF6"/>
    <w:rsid w:val="000452BF"/>
    <w:rsid w:val="000505CB"/>
    <w:rsid w:val="000530AC"/>
    <w:rsid w:val="00054D00"/>
    <w:rsid w:val="00054F65"/>
    <w:rsid w:val="00056A5C"/>
    <w:rsid w:val="00056DE4"/>
    <w:rsid w:val="00057963"/>
    <w:rsid w:val="00057D69"/>
    <w:rsid w:val="00060E28"/>
    <w:rsid w:val="00061196"/>
    <w:rsid w:val="00063B9A"/>
    <w:rsid w:val="000666A3"/>
    <w:rsid w:val="000666AC"/>
    <w:rsid w:val="000666F4"/>
    <w:rsid w:val="00071591"/>
    <w:rsid w:val="00072F75"/>
    <w:rsid w:val="00075D25"/>
    <w:rsid w:val="0007622B"/>
    <w:rsid w:val="00077758"/>
    <w:rsid w:val="00080131"/>
    <w:rsid w:val="00080649"/>
    <w:rsid w:val="00080E5F"/>
    <w:rsid w:val="00082991"/>
    <w:rsid w:val="00083290"/>
    <w:rsid w:val="0008441E"/>
    <w:rsid w:val="00085FE1"/>
    <w:rsid w:val="00087FDA"/>
    <w:rsid w:val="000927DE"/>
    <w:rsid w:val="00093246"/>
    <w:rsid w:val="000958F1"/>
    <w:rsid w:val="00095FF3"/>
    <w:rsid w:val="0009739A"/>
    <w:rsid w:val="000A28B2"/>
    <w:rsid w:val="000A2F9E"/>
    <w:rsid w:val="000A4610"/>
    <w:rsid w:val="000A4B0D"/>
    <w:rsid w:val="000A578B"/>
    <w:rsid w:val="000B03E7"/>
    <w:rsid w:val="000B3E1D"/>
    <w:rsid w:val="000B5303"/>
    <w:rsid w:val="000B5A75"/>
    <w:rsid w:val="000B5FD7"/>
    <w:rsid w:val="000B7B92"/>
    <w:rsid w:val="000B7FB7"/>
    <w:rsid w:val="000C14FC"/>
    <w:rsid w:val="000C28B5"/>
    <w:rsid w:val="000C2DE9"/>
    <w:rsid w:val="000C3CE9"/>
    <w:rsid w:val="000C489A"/>
    <w:rsid w:val="000D0ABA"/>
    <w:rsid w:val="000D1165"/>
    <w:rsid w:val="000D1178"/>
    <w:rsid w:val="000D1338"/>
    <w:rsid w:val="000D30ED"/>
    <w:rsid w:val="000D33C7"/>
    <w:rsid w:val="000D547D"/>
    <w:rsid w:val="000E15C8"/>
    <w:rsid w:val="000E3EE9"/>
    <w:rsid w:val="000E5AA7"/>
    <w:rsid w:val="000E678C"/>
    <w:rsid w:val="000F008B"/>
    <w:rsid w:val="000F20F0"/>
    <w:rsid w:val="000F3B88"/>
    <w:rsid w:val="000F7873"/>
    <w:rsid w:val="000F78CB"/>
    <w:rsid w:val="000F7B1B"/>
    <w:rsid w:val="000F7B33"/>
    <w:rsid w:val="001017D5"/>
    <w:rsid w:val="00103464"/>
    <w:rsid w:val="00103C96"/>
    <w:rsid w:val="001043D6"/>
    <w:rsid w:val="0010460F"/>
    <w:rsid w:val="0010589A"/>
    <w:rsid w:val="001063DD"/>
    <w:rsid w:val="001068A7"/>
    <w:rsid w:val="0010700A"/>
    <w:rsid w:val="0011254A"/>
    <w:rsid w:val="001136F6"/>
    <w:rsid w:val="00114654"/>
    <w:rsid w:val="001149E4"/>
    <w:rsid w:val="00117E83"/>
    <w:rsid w:val="00125B73"/>
    <w:rsid w:val="001263A3"/>
    <w:rsid w:val="00127A80"/>
    <w:rsid w:val="00127BF0"/>
    <w:rsid w:val="00127EFC"/>
    <w:rsid w:val="0013076F"/>
    <w:rsid w:val="00130C79"/>
    <w:rsid w:val="0013160B"/>
    <w:rsid w:val="00132983"/>
    <w:rsid w:val="00132A1F"/>
    <w:rsid w:val="001355EC"/>
    <w:rsid w:val="00135AE6"/>
    <w:rsid w:val="00135AF3"/>
    <w:rsid w:val="00135EE3"/>
    <w:rsid w:val="00136354"/>
    <w:rsid w:val="00136BAC"/>
    <w:rsid w:val="00141F14"/>
    <w:rsid w:val="0014231D"/>
    <w:rsid w:val="00142BE9"/>
    <w:rsid w:val="00143BEF"/>
    <w:rsid w:val="00144792"/>
    <w:rsid w:val="001448AB"/>
    <w:rsid w:val="001461DF"/>
    <w:rsid w:val="00150B24"/>
    <w:rsid w:val="00151F9E"/>
    <w:rsid w:val="00155262"/>
    <w:rsid w:val="001557D3"/>
    <w:rsid w:val="00157143"/>
    <w:rsid w:val="00157873"/>
    <w:rsid w:val="00157910"/>
    <w:rsid w:val="001630AD"/>
    <w:rsid w:val="0016547A"/>
    <w:rsid w:val="001715E4"/>
    <w:rsid w:val="00171907"/>
    <w:rsid w:val="00172BEF"/>
    <w:rsid w:val="00173D30"/>
    <w:rsid w:val="00174633"/>
    <w:rsid w:val="00175105"/>
    <w:rsid w:val="001760E8"/>
    <w:rsid w:val="00177C9C"/>
    <w:rsid w:val="00177E8D"/>
    <w:rsid w:val="00181253"/>
    <w:rsid w:val="00181342"/>
    <w:rsid w:val="00183DC2"/>
    <w:rsid w:val="00184F11"/>
    <w:rsid w:val="00187155"/>
    <w:rsid w:val="00195BF2"/>
    <w:rsid w:val="00197EE8"/>
    <w:rsid w:val="001A0D2D"/>
    <w:rsid w:val="001A147E"/>
    <w:rsid w:val="001A312C"/>
    <w:rsid w:val="001A35C8"/>
    <w:rsid w:val="001A4765"/>
    <w:rsid w:val="001A489A"/>
    <w:rsid w:val="001A4DE2"/>
    <w:rsid w:val="001A68DA"/>
    <w:rsid w:val="001B1BFE"/>
    <w:rsid w:val="001B2F32"/>
    <w:rsid w:val="001B5CB8"/>
    <w:rsid w:val="001B74B4"/>
    <w:rsid w:val="001C027B"/>
    <w:rsid w:val="001C2165"/>
    <w:rsid w:val="001C221E"/>
    <w:rsid w:val="001C4C00"/>
    <w:rsid w:val="001C4CF0"/>
    <w:rsid w:val="001C4FBF"/>
    <w:rsid w:val="001C7044"/>
    <w:rsid w:val="001C705F"/>
    <w:rsid w:val="001D33E1"/>
    <w:rsid w:val="001D3958"/>
    <w:rsid w:val="001D6936"/>
    <w:rsid w:val="001D6F30"/>
    <w:rsid w:val="001E0499"/>
    <w:rsid w:val="001E1859"/>
    <w:rsid w:val="001E1D49"/>
    <w:rsid w:val="001E2FC3"/>
    <w:rsid w:val="001E5684"/>
    <w:rsid w:val="001E62FF"/>
    <w:rsid w:val="001E7C7A"/>
    <w:rsid w:val="001F4FEE"/>
    <w:rsid w:val="001F560C"/>
    <w:rsid w:val="001F751C"/>
    <w:rsid w:val="001F766B"/>
    <w:rsid w:val="002042B5"/>
    <w:rsid w:val="00205459"/>
    <w:rsid w:val="002056C8"/>
    <w:rsid w:val="00211415"/>
    <w:rsid w:val="0021145A"/>
    <w:rsid w:val="0021149B"/>
    <w:rsid w:val="0021181D"/>
    <w:rsid w:val="00211EFB"/>
    <w:rsid w:val="00214940"/>
    <w:rsid w:val="00215C09"/>
    <w:rsid w:val="00217423"/>
    <w:rsid w:val="00217F6E"/>
    <w:rsid w:val="00220A4E"/>
    <w:rsid w:val="00220DF7"/>
    <w:rsid w:val="002242E0"/>
    <w:rsid w:val="002244F5"/>
    <w:rsid w:val="00224828"/>
    <w:rsid w:val="00226FFF"/>
    <w:rsid w:val="002271D5"/>
    <w:rsid w:val="002300A0"/>
    <w:rsid w:val="002309BF"/>
    <w:rsid w:val="00233209"/>
    <w:rsid w:val="0023485F"/>
    <w:rsid w:val="00240A04"/>
    <w:rsid w:val="002411FF"/>
    <w:rsid w:val="00241FC0"/>
    <w:rsid w:val="002447D2"/>
    <w:rsid w:val="00245327"/>
    <w:rsid w:val="0024706E"/>
    <w:rsid w:val="0024757F"/>
    <w:rsid w:val="002475CC"/>
    <w:rsid w:val="00251FC4"/>
    <w:rsid w:val="00252451"/>
    <w:rsid w:val="002545A1"/>
    <w:rsid w:val="002564FD"/>
    <w:rsid w:val="0025779B"/>
    <w:rsid w:val="002606C2"/>
    <w:rsid w:val="00261FC1"/>
    <w:rsid w:val="002649B7"/>
    <w:rsid w:val="00265D20"/>
    <w:rsid w:val="00267125"/>
    <w:rsid w:val="002677B4"/>
    <w:rsid w:val="002700C2"/>
    <w:rsid w:val="00272179"/>
    <w:rsid w:val="00273229"/>
    <w:rsid w:val="00273FFD"/>
    <w:rsid w:val="002770D6"/>
    <w:rsid w:val="00280274"/>
    <w:rsid w:val="00280BD6"/>
    <w:rsid w:val="00281305"/>
    <w:rsid w:val="00283FA5"/>
    <w:rsid w:val="002856E4"/>
    <w:rsid w:val="00285D0C"/>
    <w:rsid w:val="00291296"/>
    <w:rsid w:val="002913F6"/>
    <w:rsid w:val="0029548F"/>
    <w:rsid w:val="00296826"/>
    <w:rsid w:val="002975AD"/>
    <w:rsid w:val="002A028B"/>
    <w:rsid w:val="002A0625"/>
    <w:rsid w:val="002A15E4"/>
    <w:rsid w:val="002A2646"/>
    <w:rsid w:val="002A65FD"/>
    <w:rsid w:val="002A6A1C"/>
    <w:rsid w:val="002B065B"/>
    <w:rsid w:val="002B102A"/>
    <w:rsid w:val="002B19B8"/>
    <w:rsid w:val="002B2AAF"/>
    <w:rsid w:val="002B57D7"/>
    <w:rsid w:val="002B5BC2"/>
    <w:rsid w:val="002C1187"/>
    <w:rsid w:val="002C132B"/>
    <w:rsid w:val="002C69AB"/>
    <w:rsid w:val="002C7BB7"/>
    <w:rsid w:val="002D034A"/>
    <w:rsid w:val="002D0C8B"/>
    <w:rsid w:val="002D2605"/>
    <w:rsid w:val="002D283D"/>
    <w:rsid w:val="002D3275"/>
    <w:rsid w:val="002D34F2"/>
    <w:rsid w:val="002D46C7"/>
    <w:rsid w:val="002D5843"/>
    <w:rsid w:val="002D6B74"/>
    <w:rsid w:val="002D7D01"/>
    <w:rsid w:val="002E00EC"/>
    <w:rsid w:val="002E0B57"/>
    <w:rsid w:val="002E2601"/>
    <w:rsid w:val="002E3EDB"/>
    <w:rsid w:val="002E4AAB"/>
    <w:rsid w:val="002E4BD3"/>
    <w:rsid w:val="002E5608"/>
    <w:rsid w:val="002E59AF"/>
    <w:rsid w:val="002E6C03"/>
    <w:rsid w:val="002F0A3C"/>
    <w:rsid w:val="002F1367"/>
    <w:rsid w:val="002F3536"/>
    <w:rsid w:val="002F4FCA"/>
    <w:rsid w:val="003000EC"/>
    <w:rsid w:val="00302222"/>
    <w:rsid w:val="00303B8A"/>
    <w:rsid w:val="00305478"/>
    <w:rsid w:val="00305C74"/>
    <w:rsid w:val="00305DFC"/>
    <w:rsid w:val="003129FA"/>
    <w:rsid w:val="00312D71"/>
    <w:rsid w:val="00313F76"/>
    <w:rsid w:val="00314708"/>
    <w:rsid w:val="00315C94"/>
    <w:rsid w:val="00320A00"/>
    <w:rsid w:val="003211C5"/>
    <w:rsid w:val="00322AB6"/>
    <w:rsid w:val="003230FB"/>
    <w:rsid w:val="00326E12"/>
    <w:rsid w:val="00327398"/>
    <w:rsid w:val="00327960"/>
    <w:rsid w:val="00327B28"/>
    <w:rsid w:val="00331387"/>
    <w:rsid w:val="00333076"/>
    <w:rsid w:val="00335CF6"/>
    <w:rsid w:val="0033799B"/>
    <w:rsid w:val="00337D95"/>
    <w:rsid w:val="003437A1"/>
    <w:rsid w:val="00343877"/>
    <w:rsid w:val="00343969"/>
    <w:rsid w:val="00343DBA"/>
    <w:rsid w:val="00344D3F"/>
    <w:rsid w:val="00346DE2"/>
    <w:rsid w:val="00347225"/>
    <w:rsid w:val="0035084F"/>
    <w:rsid w:val="003515F8"/>
    <w:rsid w:val="003517F5"/>
    <w:rsid w:val="00351B4A"/>
    <w:rsid w:val="003523D2"/>
    <w:rsid w:val="00352FE6"/>
    <w:rsid w:val="00353046"/>
    <w:rsid w:val="00356E2D"/>
    <w:rsid w:val="003577A3"/>
    <w:rsid w:val="00360A02"/>
    <w:rsid w:val="003653BB"/>
    <w:rsid w:val="0036799B"/>
    <w:rsid w:val="00371BEF"/>
    <w:rsid w:val="00372199"/>
    <w:rsid w:val="00372260"/>
    <w:rsid w:val="003727D8"/>
    <w:rsid w:val="00373A42"/>
    <w:rsid w:val="00374569"/>
    <w:rsid w:val="0037555C"/>
    <w:rsid w:val="00375B1D"/>
    <w:rsid w:val="0038206D"/>
    <w:rsid w:val="00382CBD"/>
    <w:rsid w:val="00383348"/>
    <w:rsid w:val="00385ED5"/>
    <w:rsid w:val="003866A5"/>
    <w:rsid w:val="00386F58"/>
    <w:rsid w:val="00387853"/>
    <w:rsid w:val="003939D9"/>
    <w:rsid w:val="00394A72"/>
    <w:rsid w:val="00394FE4"/>
    <w:rsid w:val="00397DEC"/>
    <w:rsid w:val="003A1E80"/>
    <w:rsid w:val="003A2152"/>
    <w:rsid w:val="003A268E"/>
    <w:rsid w:val="003A268F"/>
    <w:rsid w:val="003A29F7"/>
    <w:rsid w:val="003A7A0D"/>
    <w:rsid w:val="003B06BB"/>
    <w:rsid w:val="003B2330"/>
    <w:rsid w:val="003B2C07"/>
    <w:rsid w:val="003B5A01"/>
    <w:rsid w:val="003B75BD"/>
    <w:rsid w:val="003B7A1B"/>
    <w:rsid w:val="003C31B8"/>
    <w:rsid w:val="003C4DBA"/>
    <w:rsid w:val="003C561F"/>
    <w:rsid w:val="003C6E64"/>
    <w:rsid w:val="003D0652"/>
    <w:rsid w:val="003D3106"/>
    <w:rsid w:val="003D545D"/>
    <w:rsid w:val="003D7971"/>
    <w:rsid w:val="003E1639"/>
    <w:rsid w:val="003E19A6"/>
    <w:rsid w:val="003E2E9B"/>
    <w:rsid w:val="003E3694"/>
    <w:rsid w:val="003E3EA3"/>
    <w:rsid w:val="003E4772"/>
    <w:rsid w:val="003E5C07"/>
    <w:rsid w:val="003E6B46"/>
    <w:rsid w:val="003F1012"/>
    <w:rsid w:val="003F47A0"/>
    <w:rsid w:val="003F4981"/>
    <w:rsid w:val="003F4F5B"/>
    <w:rsid w:val="003F6B95"/>
    <w:rsid w:val="00401F9F"/>
    <w:rsid w:val="00402E02"/>
    <w:rsid w:val="00404438"/>
    <w:rsid w:val="00406467"/>
    <w:rsid w:val="00406713"/>
    <w:rsid w:val="00410F16"/>
    <w:rsid w:val="00411482"/>
    <w:rsid w:val="00411B26"/>
    <w:rsid w:val="00411F57"/>
    <w:rsid w:val="004152AC"/>
    <w:rsid w:val="004167A0"/>
    <w:rsid w:val="004268B5"/>
    <w:rsid w:val="00427789"/>
    <w:rsid w:val="0043040C"/>
    <w:rsid w:val="0043286B"/>
    <w:rsid w:val="004334AF"/>
    <w:rsid w:val="00433BCB"/>
    <w:rsid w:val="00434C65"/>
    <w:rsid w:val="004363E1"/>
    <w:rsid w:val="0043641A"/>
    <w:rsid w:val="00440484"/>
    <w:rsid w:val="00441E21"/>
    <w:rsid w:val="00441E83"/>
    <w:rsid w:val="00442DFA"/>
    <w:rsid w:val="00443B1A"/>
    <w:rsid w:val="00445381"/>
    <w:rsid w:val="00446BA1"/>
    <w:rsid w:val="00447746"/>
    <w:rsid w:val="004507CA"/>
    <w:rsid w:val="00455AA1"/>
    <w:rsid w:val="00455D09"/>
    <w:rsid w:val="0045678F"/>
    <w:rsid w:val="00456809"/>
    <w:rsid w:val="00456A80"/>
    <w:rsid w:val="00457BBF"/>
    <w:rsid w:val="004646A0"/>
    <w:rsid w:val="00464EC3"/>
    <w:rsid w:val="0047264A"/>
    <w:rsid w:val="00472F9D"/>
    <w:rsid w:val="00474232"/>
    <w:rsid w:val="00474492"/>
    <w:rsid w:val="00474CA4"/>
    <w:rsid w:val="0047753B"/>
    <w:rsid w:val="00477AAF"/>
    <w:rsid w:val="0048060F"/>
    <w:rsid w:val="0048061D"/>
    <w:rsid w:val="00494D5C"/>
    <w:rsid w:val="004965DB"/>
    <w:rsid w:val="0049660A"/>
    <w:rsid w:val="00496B74"/>
    <w:rsid w:val="00497A32"/>
    <w:rsid w:val="004A1124"/>
    <w:rsid w:val="004A2182"/>
    <w:rsid w:val="004A2FFC"/>
    <w:rsid w:val="004A398E"/>
    <w:rsid w:val="004A551B"/>
    <w:rsid w:val="004A551C"/>
    <w:rsid w:val="004B0183"/>
    <w:rsid w:val="004B0389"/>
    <w:rsid w:val="004B06E9"/>
    <w:rsid w:val="004B28A9"/>
    <w:rsid w:val="004B3320"/>
    <w:rsid w:val="004B3D22"/>
    <w:rsid w:val="004B410D"/>
    <w:rsid w:val="004B609D"/>
    <w:rsid w:val="004B67DC"/>
    <w:rsid w:val="004B7D53"/>
    <w:rsid w:val="004C2D32"/>
    <w:rsid w:val="004C317A"/>
    <w:rsid w:val="004C42BD"/>
    <w:rsid w:val="004C42FF"/>
    <w:rsid w:val="004C4AAD"/>
    <w:rsid w:val="004C6040"/>
    <w:rsid w:val="004C7A86"/>
    <w:rsid w:val="004D2080"/>
    <w:rsid w:val="004D442E"/>
    <w:rsid w:val="004E044E"/>
    <w:rsid w:val="004E5AB1"/>
    <w:rsid w:val="004F2E57"/>
    <w:rsid w:val="004F4677"/>
    <w:rsid w:val="004F4CEE"/>
    <w:rsid w:val="004F5A4E"/>
    <w:rsid w:val="004F7A5F"/>
    <w:rsid w:val="00500DC4"/>
    <w:rsid w:val="00506520"/>
    <w:rsid w:val="00507393"/>
    <w:rsid w:val="00507D73"/>
    <w:rsid w:val="005101BC"/>
    <w:rsid w:val="00510EA4"/>
    <w:rsid w:val="00512E4A"/>
    <w:rsid w:val="00513741"/>
    <w:rsid w:val="00513B14"/>
    <w:rsid w:val="00513C04"/>
    <w:rsid w:val="00516897"/>
    <w:rsid w:val="00517DF6"/>
    <w:rsid w:val="00520B7C"/>
    <w:rsid w:val="00521436"/>
    <w:rsid w:val="00521FE5"/>
    <w:rsid w:val="0052203A"/>
    <w:rsid w:val="00522D9E"/>
    <w:rsid w:val="005247F7"/>
    <w:rsid w:val="0052538D"/>
    <w:rsid w:val="00530096"/>
    <w:rsid w:val="00532E36"/>
    <w:rsid w:val="00533102"/>
    <w:rsid w:val="005340E0"/>
    <w:rsid w:val="00534BDB"/>
    <w:rsid w:val="00535C7D"/>
    <w:rsid w:val="00537B95"/>
    <w:rsid w:val="005409B2"/>
    <w:rsid w:val="00540C3C"/>
    <w:rsid w:val="00540EB6"/>
    <w:rsid w:val="00541AEC"/>
    <w:rsid w:val="00545CCF"/>
    <w:rsid w:val="005531C8"/>
    <w:rsid w:val="0055404A"/>
    <w:rsid w:val="005540DA"/>
    <w:rsid w:val="005547D6"/>
    <w:rsid w:val="00554BAA"/>
    <w:rsid w:val="0055579C"/>
    <w:rsid w:val="00556961"/>
    <w:rsid w:val="00561F85"/>
    <w:rsid w:val="005620A5"/>
    <w:rsid w:val="0056244D"/>
    <w:rsid w:val="00562FB3"/>
    <w:rsid w:val="00563CF9"/>
    <w:rsid w:val="00566096"/>
    <w:rsid w:val="00567ABA"/>
    <w:rsid w:val="00567BA2"/>
    <w:rsid w:val="00567C8E"/>
    <w:rsid w:val="00570651"/>
    <w:rsid w:val="00570BD9"/>
    <w:rsid w:val="00571761"/>
    <w:rsid w:val="00573C8F"/>
    <w:rsid w:val="005745EF"/>
    <w:rsid w:val="00577085"/>
    <w:rsid w:val="00577A66"/>
    <w:rsid w:val="00582245"/>
    <w:rsid w:val="00585FF9"/>
    <w:rsid w:val="00590A78"/>
    <w:rsid w:val="00594E7B"/>
    <w:rsid w:val="005950DB"/>
    <w:rsid w:val="005976B7"/>
    <w:rsid w:val="005A0CE1"/>
    <w:rsid w:val="005A17F6"/>
    <w:rsid w:val="005A2055"/>
    <w:rsid w:val="005A22FA"/>
    <w:rsid w:val="005A4BC9"/>
    <w:rsid w:val="005A4CD9"/>
    <w:rsid w:val="005A5150"/>
    <w:rsid w:val="005A63A0"/>
    <w:rsid w:val="005A73F2"/>
    <w:rsid w:val="005B0049"/>
    <w:rsid w:val="005B2CE5"/>
    <w:rsid w:val="005B2DD7"/>
    <w:rsid w:val="005B33DB"/>
    <w:rsid w:val="005B34A7"/>
    <w:rsid w:val="005B3654"/>
    <w:rsid w:val="005B3D03"/>
    <w:rsid w:val="005B4F45"/>
    <w:rsid w:val="005B6D45"/>
    <w:rsid w:val="005C01DC"/>
    <w:rsid w:val="005C08F5"/>
    <w:rsid w:val="005C1716"/>
    <w:rsid w:val="005C33BE"/>
    <w:rsid w:val="005C3E73"/>
    <w:rsid w:val="005C5AAC"/>
    <w:rsid w:val="005C7177"/>
    <w:rsid w:val="005D0E50"/>
    <w:rsid w:val="005D1B71"/>
    <w:rsid w:val="005D2280"/>
    <w:rsid w:val="005D267E"/>
    <w:rsid w:val="005D495F"/>
    <w:rsid w:val="005E3284"/>
    <w:rsid w:val="005E383A"/>
    <w:rsid w:val="005E4A4C"/>
    <w:rsid w:val="005E652D"/>
    <w:rsid w:val="005F06A5"/>
    <w:rsid w:val="005F0C2B"/>
    <w:rsid w:val="005F113C"/>
    <w:rsid w:val="005F2712"/>
    <w:rsid w:val="005F2848"/>
    <w:rsid w:val="005F2D72"/>
    <w:rsid w:val="005F2F9B"/>
    <w:rsid w:val="005F3457"/>
    <w:rsid w:val="005F50F0"/>
    <w:rsid w:val="005F7034"/>
    <w:rsid w:val="005F71F8"/>
    <w:rsid w:val="00600A0E"/>
    <w:rsid w:val="006060D4"/>
    <w:rsid w:val="006073CB"/>
    <w:rsid w:val="006114E3"/>
    <w:rsid w:val="00611934"/>
    <w:rsid w:val="006126F8"/>
    <w:rsid w:val="00614439"/>
    <w:rsid w:val="006154C3"/>
    <w:rsid w:val="00616ACA"/>
    <w:rsid w:val="00616EA8"/>
    <w:rsid w:val="0062229D"/>
    <w:rsid w:val="0062414A"/>
    <w:rsid w:val="00624674"/>
    <w:rsid w:val="00627E59"/>
    <w:rsid w:val="006314E7"/>
    <w:rsid w:val="006324A3"/>
    <w:rsid w:val="00632F24"/>
    <w:rsid w:val="00633F8B"/>
    <w:rsid w:val="00634C8E"/>
    <w:rsid w:val="0063695F"/>
    <w:rsid w:val="00637B5C"/>
    <w:rsid w:val="00637E1D"/>
    <w:rsid w:val="00637EBA"/>
    <w:rsid w:val="00642251"/>
    <w:rsid w:val="0064497B"/>
    <w:rsid w:val="00645DC6"/>
    <w:rsid w:val="00647A4A"/>
    <w:rsid w:val="006502BC"/>
    <w:rsid w:val="0065081B"/>
    <w:rsid w:val="00662FC7"/>
    <w:rsid w:val="0067021A"/>
    <w:rsid w:val="00670C14"/>
    <w:rsid w:val="00670FE9"/>
    <w:rsid w:val="00672130"/>
    <w:rsid w:val="00673C7D"/>
    <w:rsid w:val="0067557A"/>
    <w:rsid w:val="00675FB3"/>
    <w:rsid w:val="00676676"/>
    <w:rsid w:val="006767EB"/>
    <w:rsid w:val="00676822"/>
    <w:rsid w:val="00676A1A"/>
    <w:rsid w:val="00680A3A"/>
    <w:rsid w:val="00682736"/>
    <w:rsid w:val="006829B5"/>
    <w:rsid w:val="00682BFF"/>
    <w:rsid w:val="00682E47"/>
    <w:rsid w:val="00683F3A"/>
    <w:rsid w:val="006854F7"/>
    <w:rsid w:val="00687EA4"/>
    <w:rsid w:val="00690C3D"/>
    <w:rsid w:val="00691CC7"/>
    <w:rsid w:val="00692EA2"/>
    <w:rsid w:val="006934B5"/>
    <w:rsid w:val="00694AA7"/>
    <w:rsid w:val="00694DB3"/>
    <w:rsid w:val="006968B4"/>
    <w:rsid w:val="006968EA"/>
    <w:rsid w:val="00697192"/>
    <w:rsid w:val="00697A3B"/>
    <w:rsid w:val="006A0479"/>
    <w:rsid w:val="006A08B3"/>
    <w:rsid w:val="006A0B81"/>
    <w:rsid w:val="006A0D13"/>
    <w:rsid w:val="006A0E20"/>
    <w:rsid w:val="006A31E5"/>
    <w:rsid w:val="006A3C7D"/>
    <w:rsid w:val="006A4372"/>
    <w:rsid w:val="006A6E61"/>
    <w:rsid w:val="006B0A2B"/>
    <w:rsid w:val="006B0A7F"/>
    <w:rsid w:val="006B0D7D"/>
    <w:rsid w:val="006B144C"/>
    <w:rsid w:val="006B1C26"/>
    <w:rsid w:val="006B465E"/>
    <w:rsid w:val="006B4A2E"/>
    <w:rsid w:val="006B525B"/>
    <w:rsid w:val="006B5825"/>
    <w:rsid w:val="006B5CFF"/>
    <w:rsid w:val="006C0CCA"/>
    <w:rsid w:val="006C17DF"/>
    <w:rsid w:val="006C20EB"/>
    <w:rsid w:val="006C3486"/>
    <w:rsid w:val="006C3CB5"/>
    <w:rsid w:val="006C3E98"/>
    <w:rsid w:val="006D081A"/>
    <w:rsid w:val="006D2611"/>
    <w:rsid w:val="006D35BF"/>
    <w:rsid w:val="006D41D9"/>
    <w:rsid w:val="006D4772"/>
    <w:rsid w:val="006E1835"/>
    <w:rsid w:val="006E664B"/>
    <w:rsid w:val="006E76C9"/>
    <w:rsid w:val="006F066D"/>
    <w:rsid w:val="006F1966"/>
    <w:rsid w:val="006F1BD5"/>
    <w:rsid w:val="006F33C8"/>
    <w:rsid w:val="0070027A"/>
    <w:rsid w:val="007005FC"/>
    <w:rsid w:val="0070145E"/>
    <w:rsid w:val="0070435D"/>
    <w:rsid w:val="00704996"/>
    <w:rsid w:val="007052FA"/>
    <w:rsid w:val="0070686F"/>
    <w:rsid w:val="00706A35"/>
    <w:rsid w:val="00706F10"/>
    <w:rsid w:val="007105C3"/>
    <w:rsid w:val="00711251"/>
    <w:rsid w:val="00711CC2"/>
    <w:rsid w:val="007143B3"/>
    <w:rsid w:val="007150A9"/>
    <w:rsid w:val="00720E55"/>
    <w:rsid w:val="007231A8"/>
    <w:rsid w:val="0072390C"/>
    <w:rsid w:val="00724ACC"/>
    <w:rsid w:val="007254B5"/>
    <w:rsid w:val="0072620A"/>
    <w:rsid w:val="00727EFE"/>
    <w:rsid w:val="00730144"/>
    <w:rsid w:val="00732207"/>
    <w:rsid w:val="00733041"/>
    <w:rsid w:val="00733983"/>
    <w:rsid w:val="00733C16"/>
    <w:rsid w:val="00740145"/>
    <w:rsid w:val="0074224A"/>
    <w:rsid w:val="00742B11"/>
    <w:rsid w:val="007433F6"/>
    <w:rsid w:val="00743D7A"/>
    <w:rsid w:val="00744A1E"/>
    <w:rsid w:val="007466DC"/>
    <w:rsid w:val="007479A2"/>
    <w:rsid w:val="007506CC"/>
    <w:rsid w:val="00750885"/>
    <w:rsid w:val="00750F48"/>
    <w:rsid w:val="007514EF"/>
    <w:rsid w:val="00752591"/>
    <w:rsid w:val="00754667"/>
    <w:rsid w:val="00754672"/>
    <w:rsid w:val="00755CBE"/>
    <w:rsid w:val="00756032"/>
    <w:rsid w:val="007579F8"/>
    <w:rsid w:val="00757D19"/>
    <w:rsid w:val="0076195D"/>
    <w:rsid w:val="007641AD"/>
    <w:rsid w:val="00765E4B"/>
    <w:rsid w:val="0077001B"/>
    <w:rsid w:val="007728E5"/>
    <w:rsid w:val="007733C6"/>
    <w:rsid w:val="0077360C"/>
    <w:rsid w:val="00774A9C"/>
    <w:rsid w:val="00775843"/>
    <w:rsid w:val="0078155B"/>
    <w:rsid w:val="00786A05"/>
    <w:rsid w:val="00790238"/>
    <w:rsid w:val="007939DC"/>
    <w:rsid w:val="007944D9"/>
    <w:rsid w:val="00794543"/>
    <w:rsid w:val="00794BF7"/>
    <w:rsid w:val="00796306"/>
    <w:rsid w:val="007A0E50"/>
    <w:rsid w:val="007A2985"/>
    <w:rsid w:val="007A3AD4"/>
    <w:rsid w:val="007A5253"/>
    <w:rsid w:val="007A71DF"/>
    <w:rsid w:val="007A7236"/>
    <w:rsid w:val="007B1067"/>
    <w:rsid w:val="007B1C58"/>
    <w:rsid w:val="007B48F6"/>
    <w:rsid w:val="007B5140"/>
    <w:rsid w:val="007B685F"/>
    <w:rsid w:val="007B6E9C"/>
    <w:rsid w:val="007C04B7"/>
    <w:rsid w:val="007C1A5B"/>
    <w:rsid w:val="007C2058"/>
    <w:rsid w:val="007C3F8E"/>
    <w:rsid w:val="007C62AD"/>
    <w:rsid w:val="007C62D5"/>
    <w:rsid w:val="007C645F"/>
    <w:rsid w:val="007C7BC8"/>
    <w:rsid w:val="007D0519"/>
    <w:rsid w:val="007D1913"/>
    <w:rsid w:val="007D1FA8"/>
    <w:rsid w:val="007D2055"/>
    <w:rsid w:val="007D2416"/>
    <w:rsid w:val="007D394C"/>
    <w:rsid w:val="007D3E6E"/>
    <w:rsid w:val="007D4AC1"/>
    <w:rsid w:val="007D5E2D"/>
    <w:rsid w:val="007D7B39"/>
    <w:rsid w:val="007E0A37"/>
    <w:rsid w:val="007E18C9"/>
    <w:rsid w:val="007E2187"/>
    <w:rsid w:val="007E39F6"/>
    <w:rsid w:val="007E5060"/>
    <w:rsid w:val="007E53DB"/>
    <w:rsid w:val="007E593D"/>
    <w:rsid w:val="007E6619"/>
    <w:rsid w:val="007E7DB2"/>
    <w:rsid w:val="007F28F5"/>
    <w:rsid w:val="007F3185"/>
    <w:rsid w:val="007F31B4"/>
    <w:rsid w:val="007F39E6"/>
    <w:rsid w:val="007F564D"/>
    <w:rsid w:val="007F5F25"/>
    <w:rsid w:val="007F71C4"/>
    <w:rsid w:val="00800F3D"/>
    <w:rsid w:val="008033FD"/>
    <w:rsid w:val="00804A03"/>
    <w:rsid w:val="00805749"/>
    <w:rsid w:val="0080640B"/>
    <w:rsid w:val="00806C34"/>
    <w:rsid w:val="00807859"/>
    <w:rsid w:val="0081138A"/>
    <w:rsid w:val="00812D02"/>
    <w:rsid w:val="00813EC1"/>
    <w:rsid w:val="00814F75"/>
    <w:rsid w:val="008165B1"/>
    <w:rsid w:val="0082315B"/>
    <w:rsid w:val="008235F9"/>
    <w:rsid w:val="008239E0"/>
    <w:rsid w:val="00823E24"/>
    <w:rsid w:val="00824C0C"/>
    <w:rsid w:val="00825BDE"/>
    <w:rsid w:val="00825E71"/>
    <w:rsid w:val="00826E86"/>
    <w:rsid w:val="00827629"/>
    <w:rsid w:val="0083017D"/>
    <w:rsid w:val="00832798"/>
    <w:rsid w:val="00833AF7"/>
    <w:rsid w:val="00835726"/>
    <w:rsid w:val="008358D8"/>
    <w:rsid w:val="00842ACB"/>
    <w:rsid w:val="0084351F"/>
    <w:rsid w:val="00844932"/>
    <w:rsid w:val="00846367"/>
    <w:rsid w:val="00846AC8"/>
    <w:rsid w:val="00847091"/>
    <w:rsid w:val="0085140B"/>
    <w:rsid w:val="00851D74"/>
    <w:rsid w:val="008528A3"/>
    <w:rsid w:val="00854CB2"/>
    <w:rsid w:val="008566DA"/>
    <w:rsid w:val="0085693F"/>
    <w:rsid w:val="008600F6"/>
    <w:rsid w:val="00860290"/>
    <w:rsid w:val="00863500"/>
    <w:rsid w:val="008640FF"/>
    <w:rsid w:val="00864782"/>
    <w:rsid w:val="0086491B"/>
    <w:rsid w:val="00865F3C"/>
    <w:rsid w:val="00866E31"/>
    <w:rsid w:val="00866ED1"/>
    <w:rsid w:val="00867C5D"/>
    <w:rsid w:val="00870B8F"/>
    <w:rsid w:val="0087163C"/>
    <w:rsid w:val="008728BC"/>
    <w:rsid w:val="00873364"/>
    <w:rsid w:val="008741AC"/>
    <w:rsid w:val="00874A28"/>
    <w:rsid w:val="0087671A"/>
    <w:rsid w:val="008770DD"/>
    <w:rsid w:val="00877552"/>
    <w:rsid w:val="008800D4"/>
    <w:rsid w:val="00881303"/>
    <w:rsid w:val="00882BBE"/>
    <w:rsid w:val="008842A2"/>
    <w:rsid w:val="00887AE3"/>
    <w:rsid w:val="008920C1"/>
    <w:rsid w:val="008933FB"/>
    <w:rsid w:val="00893E5D"/>
    <w:rsid w:val="008947E7"/>
    <w:rsid w:val="008954DF"/>
    <w:rsid w:val="008A0642"/>
    <w:rsid w:val="008A4355"/>
    <w:rsid w:val="008A4E46"/>
    <w:rsid w:val="008B08A7"/>
    <w:rsid w:val="008B1A70"/>
    <w:rsid w:val="008B243E"/>
    <w:rsid w:val="008B2565"/>
    <w:rsid w:val="008B4CDA"/>
    <w:rsid w:val="008B75AA"/>
    <w:rsid w:val="008C21E9"/>
    <w:rsid w:val="008C4669"/>
    <w:rsid w:val="008C6730"/>
    <w:rsid w:val="008D1081"/>
    <w:rsid w:val="008D115E"/>
    <w:rsid w:val="008D12D9"/>
    <w:rsid w:val="008D3BF7"/>
    <w:rsid w:val="008D679A"/>
    <w:rsid w:val="008D75E4"/>
    <w:rsid w:val="008D76B2"/>
    <w:rsid w:val="008D7D55"/>
    <w:rsid w:val="008E059E"/>
    <w:rsid w:val="008E0738"/>
    <w:rsid w:val="008E1D18"/>
    <w:rsid w:val="008E2BAD"/>
    <w:rsid w:val="008E3A53"/>
    <w:rsid w:val="008E6295"/>
    <w:rsid w:val="008E7BFD"/>
    <w:rsid w:val="008F061A"/>
    <w:rsid w:val="008F11FE"/>
    <w:rsid w:val="008F5A71"/>
    <w:rsid w:val="008F6E1E"/>
    <w:rsid w:val="008F6F92"/>
    <w:rsid w:val="0090111D"/>
    <w:rsid w:val="00903EED"/>
    <w:rsid w:val="00904AF8"/>
    <w:rsid w:val="00907D94"/>
    <w:rsid w:val="009108C4"/>
    <w:rsid w:val="00911553"/>
    <w:rsid w:val="009115AA"/>
    <w:rsid w:val="00911A4E"/>
    <w:rsid w:val="00912270"/>
    <w:rsid w:val="00912E16"/>
    <w:rsid w:val="00917EF7"/>
    <w:rsid w:val="00917F44"/>
    <w:rsid w:val="00917F74"/>
    <w:rsid w:val="00923841"/>
    <w:rsid w:val="00923957"/>
    <w:rsid w:val="00923B98"/>
    <w:rsid w:val="00923CDE"/>
    <w:rsid w:val="00926B92"/>
    <w:rsid w:val="00927CC4"/>
    <w:rsid w:val="0093162C"/>
    <w:rsid w:val="00931D40"/>
    <w:rsid w:val="00932A89"/>
    <w:rsid w:val="00933831"/>
    <w:rsid w:val="00940EDD"/>
    <w:rsid w:val="009439EA"/>
    <w:rsid w:val="00944480"/>
    <w:rsid w:val="00945EAD"/>
    <w:rsid w:val="00946732"/>
    <w:rsid w:val="009468A1"/>
    <w:rsid w:val="009470FF"/>
    <w:rsid w:val="00952145"/>
    <w:rsid w:val="00952198"/>
    <w:rsid w:val="00952656"/>
    <w:rsid w:val="0095296B"/>
    <w:rsid w:val="00953BF3"/>
    <w:rsid w:val="00954E9B"/>
    <w:rsid w:val="00956029"/>
    <w:rsid w:val="00960FF8"/>
    <w:rsid w:val="009614AA"/>
    <w:rsid w:val="00962C22"/>
    <w:rsid w:val="00963D45"/>
    <w:rsid w:val="00965CAB"/>
    <w:rsid w:val="00965DD0"/>
    <w:rsid w:val="009666D8"/>
    <w:rsid w:val="00966972"/>
    <w:rsid w:val="00966E9B"/>
    <w:rsid w:val="009707EC"/>
    <w:rsid w:val="009710FA"/>
    <w:rsid w:val="00972050"/>
    <w:rsid w:val="009721E6"/>
    <w:rsid w:val="00977395"/>
    <w:rsid w:val="00977576"/>
    <w:rsid w:val="009807A2"/>
    <w:rsid w:val="009820F8"/>
    <w:rsid w:val="009834E0"/>
    <w:rsid w:val="00984534"/>
    <w:rsid w:val="009873AC"/>
    <w:rsid w:val="00987DA2"/>
    <w:rsid w:val="00991488"/>
    <w:rsid w:val="009936DD"/>
    <w:rsid w:val="00993EB7"/>
    <w:rsid w:val="00995226"/>
    <w:rsid w:val="009953BC"/>
    <w:rsid w:val="00996158"/>
    <w:rsid w:val="009A0543"/>
    <w:rsid w:val="009A0B82"/>
    <w:rsid w:val="009A1E9D"/>
    <w:rsid w:val="009A22A5"/>
    <w:rsid w:val="009A45D7"/>
    <w:rsid w:val="009A4B55"/>
    <w:rsid w:val="009A4D60"/>
    <w:rsid w:val="009A60E0"/>
    <w:rsid w:val="009B1029"/>
    <w:rsid w:val="009B1E6F"/>
    <w:rsid w:val="009B35AE"/>
    <w:rsid w:val="009B5619"/>
    <w:rsid w:val="009B63BE"/>
    <w:rsid w:val="009B6973"/>
    <w:rsid w:val="009C05AF"/>
    <w:rsid w:val="009C0939"/>
    <w:rsid w:val="009C212A"/>
    <w:rsid w:val="009C2BEE"/>
    <w:rsid w:val="009C5D65"/>
    <w:rsid w:val="009C6107"/>
    <w:rsid w:val="009C6810"/>
    <w:rsid w:val="009C734E"/>
    <w:rsid w:val="009D23A8"/>
    <w:rsid w:val="009D502A"/>
    <w:rsid w:val="009D5804"/>
    <w:rsid w:val="009D7203"/>
    <w:rsid w:val="009D7727"/>
    <w:rsid w:val="009D7820"/>
    <w:rsid w:val="009D7ECE"/>
    <w:rsid w:val="009E07E0"/>
    <w:rsid w:val="009E0C23"/>
    <w:rsid w:val="009E3A54"/>
    <w:rsid w:val="009E487E"/>
    <w:rsid w:val="009E631C"/>
    <w:rsid w:val="009E70F0"/>
    <w:rsid w:val="009F0970"/>
    <w:rsid w:val="009F1BC9"/>
    <w:rsid w:val="009F3A82"/>
    <w:rsid w:val="009F7108"/>
    <w:rsid w:val="009F7622"/>
    <w:rsid w:val="00A02038"/>
    <w:rsid w:val="00A0211D"/>
    <w:rsid w:val="00A02DF1"/>
    <w:rsid w:val="00A05BEF"/>
    <w:rsid w:val="00A1625E"/>
    <w:rsid w:val="00A20EC1"/>
    <w:rsid w:val="00A22638"/>
    <w:rsid w:val="00A26BCE"/>
    <w:rsid w:val="00A33327"/>
    <w:rsid w:val="00A33D49"/>
    <w:rsid w:val="00A35CAD"/>
    <w:rsid w:val="00A36824"/>
    <w:rsid w:val="00A37BD2"/>
    <w:rsid w:val="00A37F1F"/>
    <w:rsid w:val="00A42A77"/>
    <w:rsid w:val="00A42B2D"/>
    <w:rsid w:val="00A4322F"/>
    <w:rsid w:val="00A444BF"/>
    <w:rsid w:val="00A467A2"/>
    <w:rsid w:val="00A47C4A"/>
    <w:rsid w:val="00A47FD6"/>
    <w:rsid w:val="00A50658"/>
    <w:rsid w:val="00A516CA"/>
    <w:rsid w:val="00A51D86"/>
    <w:rsid w:val="00A52D1B"/>
    <w:rsid w:val="00A544E8"/>
    <w:rsid w:val="00A54A26"/>
    <w:rsid w:val="00A54ABB"/>
    <w:rsid w:val="00A558C8"/>
    <w:rsid w:val="00A57DAC"/>
    <w:rsid w:val="00A60A39"/>
    <w:rsid w:val="00A6141F"/>
    <w:rsid w:val="00A6396C"/>
    <w:rsid w:val="00A64735"/>
    <w:rsid w:val="00A64F08"/>
    <w:rsid w:val="00A6619D"/>
    <w:rsid w:val="00A661DB"/>
    <w:rsid w:val="00A66AB7"/>
    <w:rsid w:val="00A71255"/>
    <w:rsid w:val="00A714DE"/>
    <w:rsid w:val="00A7184B"/>
    <w:rsid w:val="00A72869"/>
    <w:rsid w:val="00A72879"/>
    <w:rsid w:val="00A73A83"/>
    <w:rsid w:val="00A73AA3"/>
    <w:rsid w:val="00A76642"/>
    <w:rsid w:val="00A77E25"/>
    <w:rsid w:val="00A80A83"/>
    <w:rsid w:val="00A80C77"/>
    <w:rsid w:val="00A83B80"/>
    <w:rsid w:val="00A84C0A"/>
    <w:rsid w:val="00A86042"/>
    <w:rsid w:val="00A8613D"/>
    <w:rsid w:val="00A868E4"/>
    <w:rsid w:val="00A87ADA"/>
    <w:rsid w:val="00A9141C"/>
    <w:rsid w:val="00A91E98"/>
    <w:rsid w:val="00A93330"/>
    <w:rsid w:val="00A939F8"/>
    <w:rsid w:val="00A94D44"/>
    <w:rsid w:val="00A94D6E"/>
    <w:rsid w:val="00A94E83"/>
    <w:rsid w:val="00A957E7"/>
    <w:rsid w:val="00A96D79"/>
    <w:rsid w:val="00A96DBC"/>
    <w:rsid w:val="00A97881"/>
    <w:rsid w:val="00AA16FC"/>
    <w:rsid w:val="00AA1CFE"/>
    <w:rsid w:val="00AA2745"/>
    <w:rsid w:val="00AA3392"/>
    <w:rsid w:val="00AA4144"/>
    <w:rsid w:val="00AA455B"/>
    <w:rsid w:val="00AA6091"/>
    <w:rsid w:val="00AA7A85"/>
    <w:rsid w:val="00AA7A91"/>
    <w:rsid w:val="00AB0A5D"/>
    <w:rsid w:val="00AB2E73"/>
    <w:rsid w:val="00AB5A72"/>
    <w:rsid w:val="00AB6FF7"/>
    <w:rsid w:val="00AC0CA5"/>
    <w:rsid w:val="00AC0E20"/>
    <w:rsid w:val="00AC1AE3"/>
    <w:rsid w:val="00AC44EE"/>
    <w:rsid w:val="00AC5C22"/>
    <w:rsid w:val="00AC72E4"/>
    <w:rsid w:val="00AD1060"/>
    <w:rsid w:val="00AD572B"/>
    <w:rsid w:val="00AD5A54"/>
    <w:rsid w:val="00AE01B1"/>
    <w:rsid w:val="00AE2995"/>
    <w:rsid w:val="00AE4E56"/>
    <w:rsid w:val="00AE5776"/>
    <w:rsid w:val="00AE6F3A"/>
    <w:rsid w:val="00AF00CB"/>
    <w:rsid w:val="00AF3518"/>
    <w:rsid w:val="00AF35BE"/>
    <w:rsid w:val="00AF3D72"/>
    <w:rsid w:val="00AF67BA"/>
    <w:rsid w:val="00B00DFA"/>
    <w:rsid w:val="00B029AA"/>
    <w:rsid w:val="00B02EAF"/>
    <w:rsid w:val="00B040CC"/>
    <w:rsid w:val="00B0420B"/>
    <w:rsid w:val="00B04C1B"/>
    <w:rsid w:val="00B103C4"/>
    <w:rsid w:val="00B129E4"/>
    <w:rsid w:val="00B13DF6"/>
    <w:rsid w:val="00B14632"/>
    <w:rsid w:val="00B15B47"/>
    <w:rsid w:val="00B15FC6"/>
    <w:rsid w:val="00B16335"/>
    <w:rsid w:val="00B16643"/>
    <w:rsid w:val="00B177CD"/>
    <w:rsid w:val="00B17A01"/>
    <w:rsid w:val="00B20ED6"/>
    <w:rsid w:val="00B22B3C"/>
    <w:rsid w:val="00B238C8"/>
    <w:rsid w:val="00B239BB"/>
    <w:rsid w:val="00B23B94"/>
    <w:rsid w:val="00B26206"/>
    <w:rsid w:val="00B30848"/>
    <w:rsid w:val="00B32533"/>
    <w:rsid w:val="00B34DEF"/>
    <w:rsid w:val="00B3559B"/>
    <w:rsid w:val="00B35D51"/>
    <w:rsid w:val="00B37106"/>
    <w:rsid w:val="00B3715D"/>
    <w:rsid w:val="00B41A9F"/>
    <w:rsid w:val="00B43B5C"/>
    <w:rsid w:val="00B44E40"/>
    <w:rsid w:val="00B44EAD"/>
    <w:rsid w:val="00B4583B"/>
    <w:rsid w:val="00B464BF"/>
    <w:rsid w:val="00B51B38"/>
    <w:rsid w:val="00B51B78"/>
    <w:rsid w:val="00B52538"/>
    <w:rsid w:val="00B54AF9"/>
    <w:rsid w:val="00B566E3"/>
    <w:rsid w:val="00B56D16"/>
    <w:rsid w:val="00B56FC9"/>
    <w:rsid w:val="00B604DD"/>
    <w:rsid w:val="00B60B7F"/>
    <w:rsid w:val="00B60C9E"/>
    <w:rsid w:val="00B61C09"/>
    <w:rsid w:val="00B62038"/>
    <w:rsid w:val="00B63D09"/>
    <w:rsid w:val="00B64FCB"/>
    <w:rsid w:val="00B677DA"/>
    <w:rsid w:val="00B7033D"/>
    <w:rsid w:val="00B70DDC"/>
    <w:rsid w:val="00B728C5"/>
    <w:rsid w:val="00B72D50"/>
    <w:rsid w:val="00B810AD"/>
    <w:rsid w:val="00B82497"/>
    <w:rsid w:val="00B82BE7"/>
    <w:rsid w:val="00B830BB"/>
    <w:rsid w:val="00B83189"/>
    <w:rsid w:val="00B846DF"/>
    <w:rsid w:val="00B85F28"/>
    <w:rsid w:val="00B86181"/>
    <w:rsid w:val="00B87471"/>
    <w:rsid w:val="00B91414"/>
    <w:rsid w:val="00B931ED"/>
    <w:rsid w:val="00B9429E"/>
    <w:rsid w:val="00B95122"/>
    <w:rsid w:val="00B95A0C"/>
    <w:rsid w:val="00B965DB"/>
    <w:rsid w:val="00B97CA6"/>
    <w:rsid w:val="00BA032E"/>
    <w:rsid w:val="00BA0C0E"/>
    <w:rsid w:val="00BA13D6"/>
    <w:rsid w:val="00BA3DF5"/>
    <w:rsid w:val="00BA41F5"/>
    <w:rsid w:val="00BA433E"/>
    <w:rsid w:val="00BA5DFC"/>
    <w:rsid w:val="00BA5FD1"/>
    <w:rsid w:val="00BA6174"/>
    <w:rsid w:val="00BA68AF"/>
    <w:rsid w:val="00BA730B"/>
    <w:rsid w:val="00BA73D6"/>
    <w:rsid w:val="00BA7766"/>
    <w:rsid w:val="00BB28F4"/>
    <w:rsid w:val="00BC22E9"/>
    <w:rsid w:val="00BC25B2"/>
    <w:rsid w:val="00BC3AAA"/>
    <w:rsid w:val="00BC56F7"/>
    <w:rsid w:val="00BC65B7"/>
    <w:rsid w:val="00BC662D"/>
    <w:rsid w:val="00BC6A68"/>
    <w:rsid w:val="00BC7E0B"/>
    <w:rsid w:val="00BD035F"/>
    <w:rsid w:val="00BD06C8"/>
    <w:rsid w:val="00BD1EF1"/>
    <w:rsid w:val="00BD3566"/>
    <w:rsid w:val="00BD41F6"/>
    <w:rsid w:val="00BD5286"/>
    <w:rsid w:val="00BD5B21"/>
    <w:rsid w:val="00BD5E9C"/>
    <w:rsid w:val="00BD6279"/>
    <w:rsid w:val="00BE1052"/>
    <w:rsid w:val="00BE126E"/>
    <w:rsid w:val="00BE2998"/>
    <w:rsid w:val="00BE3254"/>
    <w:rsid w:val="00BE6933"/>
    <w:rsid w:val="00BF10CC"/>
    <w:rsid w:val="00BF1544"/>
    <w:rsid w:val="00BF288D"/>
    <w:rsid w:val="00BF2B31"/>
    <w:rsid w:val="00BF41BA"/>
    <w:rsid w:val="00BF43A1"/>
    <w:rsid w:val="00BF4908"/>
    <w:rsid w:val="00BF56E6"/>
    <w:rsid w:val="00BF5AAE"/>
    <w:rsid w:val="00BF5E1F"/>
    <w:rsid w:val="00BF756D"/>
    <w:rsid w:val="00BF7C04"/>
    <w:rsid w:val="00C002DA"/>
    <w:rsid w:val="00C051DD"/>
    <w:rsid w:val="00C06109"/>
    <w:rsid w:val="00C07113"/>
    <w:rsid w:val="00C1127A"/>
    <w:rsid w:val="00C127FF"/>
    <w:rsid w:val="00C14DF6"/>
    <w:rsid w:val="00C14F72"/>
    <w:rsid w:val="00C15A2C"/>
    <w:rsid w:val="00C160C2"/>
    <w:rsid w:val="00C175FF"/>
    <w:rsid w:val="00C2002B"/>
    <w:rsid w:val="00C2015A"/>
    <w:rsid w:val="00C20859"/>
    <w:rsid w:val="00C2310D"/>
    <w:rsid w:val="00C2417D"/>
    <w:rsid w:val="00C25E3A"/>
    <w:rsid w:val="00C2658A"/>
    <w:rsid w:val="00C26CE3"/>
    <w:rsid w:val="00C26EF9"/>
    <w:rsid w:val="00C274DB"/>
    <w:rsid w:val="00C30BF2"/>
    <w:rsid w:val="00C3306D"/>
    <w:rsid w:val="00C3343D"/>
    <w:rsid w:val="00C341FB"/>
    <w:rsid w:val="00C348D1"/>
    <w:rsid w:val="00C348E2"/>
    <w:rsid w:val="00C3642F"/>
    <w:rsid w:val="00C3653E"/>
    <w:rsid w:val="00C36A9E"/>
    <w:rsid w:val="00C3758C"/>
    <w:rsid w:val="00C40834"/>
    <w:rsid w:val="00C41D73"/>
    <w:rsid w:val="00C4293E"/>
    <w:rsid w:val="00C43B19"/>
    <w:rsid w:val="00C44B22"/>
    <w:rsid w:val="00C4527E"/>
    <w:rsid w:val="00C455FD"/>
    <w:rsid w:val="00C45ABF"/>
    <w:rsid w:val="00C45B04"/>
    <w:rsid w:val="00C47C73"/>
    <w:rsid w:val="00C47CA1"/>
    <w:rsid w:val="00C47CBA"/>
    <w:rsid w:val="00C501FD"/>
    <w:rsid w:val="00C50250"/>
    <w:rsid w:val="00C50E2F"/>
    <w:rsid w:val="00C51CB8"/>
    <w:rsid w:val="00C542C2"/>
    <w:rsid w:val="00C56DDC"/>
    <w:rsid w:val="00C57EC6"/>
    <w:rsid w:val="00C61363"/>
    <w:rsid w:val="00C63AD2"/>
    <w:rsid w:val="00C64E07"/>
    <w:rsid w:val="00C654F4"/>
    <w:rsid w:val="00C66433"/>
    <w:rsid w:val="00C67CA4"/>
    <w:rsid w:val="00C712D7"/>
    <w:rsid w:val="00C7136B"/>
    <w:rsid w:val="00C71425"/>
    <w:rsid w:val="00C7321E"/>
    <w:rsid w:val="00C7452F"/>
    <w:rsid w:val="00C74DFC"/>
    <w:rsid w:val="00C7519D"/>
    <w:rsid w:val="00C807D0"/>
    <w:rsid w:val="00C80C7B"/>
    <w:rsid w:val="00C8457F"/>
    <w:rsid w:val="00C84859"/>
    <w:rsid w:val="00C85FF7"/>
    <w:rsid w:val="00C867B1"/>
    <w:rsid w:val="00C87FE4"/>
    <w:rsid w:val="00C90F47"/>
    <w:rsid w:val="00C91622"/>
    <w:rsid w:val="00C91FEC"/>
    <w:rsid w:val="00C923AD"/>
    <w:rsid w:val="00C92808"/>
    <w:rsid w:val="00C93DAC"/>
    <w:rsid w:val="00C968E1"/>
    <w:rsid w:val="00CA0FD7"/>
    <w:rsid w:val="00CA1A20"/>
    <w:rsid w:val="00CA55A0"/>
    <w:rsid w:val="00CA606A"/>
    <w:rsid w:val="00CB2515"/>
    <w:rsid w:val="00CB61A7"/>
    <w:rsid w:val="00CB67A6"/>
    <w:rsid w:val="00CC13D0"/>
    <w:rsid w:val="00CC2826"/>
    <w:rsid w:val="00CC46F8"/>
    <w:rsid w:val="00CC5EC0"/>
    <w:rsid w:val="00CC5FE5"/>
    <w:rsid w:val="00CD03E1"/>
    <w:rsid w:val="00CD17A2"/>
    <w:rsid w:val="00CD18B2"/>
    <w:rsid w:val="00CD4074"/>
    <w:rsid w:val="00CD4B66"/>
    <w:rsid w:val="00CE0116"/>
    <w:rsid w:val="00CE03E6"/>
    <w:rsid w:val="00CE0B6E"/>
    <w:rsid w:val="00CE0FBA"/>
    <w:rsid w:val="00CE139A"/>
    <w:rsid w:val="00CE4303"/>
    <w:rsid w:val="00CE5184"/>
    <w:rsid w:val="00CE67C8"/>
    <w:rsid w:val="00CE68D7"/>
    <w:rsid w:val="00CF27D8"/>
    <w:rsid w:val="00CF3D27"/>
    <w:rsid w:val="00CF5945"/>
    <w:rsid w:val="00CF59F5"/>
    <w:rsid w:val="00CF5D15"/>
    <w:rsid w:val="00D00B76"/>
    <w:rsid w:val="00D01A96"/>
    <w:rsid w:val="00D02A32"/>
    <w:rsid w:val="00D0504A"/>
    <w:rsid w:val="00D06BDD"/>
    <w:rsid w:val="00D15384"/>
    <w:rsid w:val="00D234E9"/>
    <w:rsid w:val="00D24001"/>
    <w:rsid w:val="00D256C7"/>
    <w:rsid w:val="00D25F5E"/>
    <w:rsid w:val="00D278DC"/>
    <w:rsid w:val="00D322A5"/>
    <w:rsid w:val="00D32D63"/>
    <w:rsid w:val="00D32F60"/>
    <w:rsid w:val="00D348B2"/>
    <w:rsid w:val="00D34F57"/>
    <w:rsid w:val="00D3596E"/>
    <w:rsid w:val="00D369FA"/>
    <w:rsid w:val="00D36DBA"/>
    <w:rsid w:val="00D4071C"/>
    <w:rsid w:val="00D4366E"/>
    <w:rsid w:val="00D43C97"/>
    <w:rsid w:val="00D47961"/>
    <w:rsid w:val="00D50A04"/>
    <w:rsid w:val="00D513EC"/>
    <w:rsid w:val="00D5362A"/>
    <w:rsid w:val="00D55D58"/>
    <w:rsid w:val="00D566E6"/>
    <w:rsid w:val="00D56CD0"/>
    <w:rsid w:val="00D57622"/>
    <w:rsid w:val="00D60505"/>
    <w:rsid w:val="00D6098C"/>
    <w:rsid w:val="00D61911"/>
    <w:rsid w:val="00D63A7D"/>
    <w:rsid w:val="00D66B07"/>
    <w:rsid w:val="00D674BA"/>
    <w:rsid w:val="00D70D89"/>
    <w:rsid w:val="00D7293D"/>
    <w:rsid w:val="00D74731"/>
    <w:rsid w:val="00D748E4"/>
    <w:rsid w:val="00D764FC"/>
    <w:rsid w:val="00D767D0"/>
    <w:rsid w:val="00D80B24"/>
    <w:rsid w:val="00D8155C"/>
    <w:rsid w:val="00D84C47"/>
    <w:rsid w:val="00D86E6D"/>
    <w:rsid w:val="00D87601"/>
    <w:rsid w:val="00D905E0"/>
    <w:rsid w:val="00D906ED"/>
    <w:rsid w:val="00D92321"/>
    <w:rsid w:val="00D923AA"/>
    <w:rsid w:val="00D9246B"/>
    <w:rsid w:val="00D925D8"/>
    <w:rsid w:val="00D9307A"/>
    <w:rsid w:val="00D935AB"/>
    <w:rsid w:val="00D93B93"/>
    <w:rsid w:val="00D94092"/>
    <w:rsid w:val="00D94932"/>
    <w:rsid w:val="00D95E94"/>
    <w:rsid w:val="00DA10E4"/>
    <w:rsid w:val="00DA1825"/>
    <w:rsid w:val="00DA200F"/>
    <w:rsid w:val="00DA4EEC"/>
    <w:rsid w:val="00DA4FF1"/>
    <w:rsid w:val="00DA6272"/>
    <w:rsid w:val="00DA7E25"/>
    <w:rsid w:val="00DB011F"/>
    <w:rsid w:val="00DB26A2"/>
    <w:rsid w:val="00DB3183"/>
    <w:rsid w:val="00DB4825"/>
    <w:rsid w:val="00DB4B64"/>
    <w:rsid w:val="00DC0419"/>
    <w:rsid w:val="00DC0FA3"/>
    <w:rsid w:val="00DC143F"/>
    <w:rsid w:val="00DC2CC7"/>
    <w:rsid w:val="00DC3160"/>
    <w:rsid w:val="00DC3B10"/>
    <w:rsid w:val="00DC4675"/>
    <w:rsid w:val="00DC56BE"/>
    <w:rsid w:val="00DC5B58"/>
    <w:rsid w:val="00DC72F4"/>
    <w:rsid w:val="00DD0877"/>
    <w:rsid w:val="00DD2824"/>
    <w:rsid w:val="00DD2A1C"/>
    <w:rsid w:val="00DD3D9D"/>
    <w:rsid w:val="00DD426B"/>
    <w:rsid w:val="00DD4D7F"/>
    <w:rsid w:val="00DD67D1"/>
    <w:rsid w:val="00DE268A"/>
    <w:rsid w:val="00DE52AF"/>
    <w:rsid w:val="00DE7AFE"/>
    <w:rsid w:val="00DF0B6A"/>
    <w:rsid w:val="00DF143B"/>
    <w:rsid w:val="00DF733B"/>
    <w:rsid w:val="00DF753C"/>
    <w:rsid w:val="00E01B7D"/>
    <w:rsid w:val="00E03477"/>
    <w:rsid w:val="00E0358D"/>
    <w:rsid w:val="00E03D78"/>
    <w:rsid w:val="00E0522E"/>
    <w:rsid w:val="00E05B70"/>
    <w:rsid w:val="00E11BB1"/>
    <w:rsid w:val="00E13C87"/>
    <w:rsid w:val="00E13F3A"/>
    <w:rsid w:val="00E141B0"/>
    <w:rsid w:val="00E14A5C"/>
    <w:rsid w:val="00E1606C"/>
    <w:rsid w:val="00E1791E"/>
    <w:rsid w:val="00E21B43"/>
    <w:rsid w:val="00E2448D"/>
    <w:rsid w:val="00E25DBB"/>
    <w:rsid w:val="00E276A5"/>
    <w:rsid w:val="00E311C5"/>
    <w:rsid w:val="00E343B0"/>
    <w:rsid w:val="00E349F6"/>
    <w:rsid w:val="00E35281"/>
    <w:rsid w:val="00E36177"/>
    <w:rsid w:val="00E362F0"/>
    <w:rsid w:val="00E3738F"/>
    <w:rsid w:val="00E375C5"/>
    <w:rsid w:val="00E376B1"/>
    <w:rsid w:val="00E403EE"/>
    <w:rsid w:val="00E4120E"/>
    <w:rsid w:val="00E41532"/>
    <w:rsid w:val="00E42142"/>
    <w:rsid w:val="00E43655"/>
    <w:rsid w:val="00E439AC"/>
    <w:rsid w:val="00E43DA2"/>
    <w:rsid w:val="00E47338"/>
    <w:rsid w:val="00E47723"/>
    <w:rsid w:val="00E54EE1"/>
    <w:rsid w:val="00E565D4"/>
    <w:rsid w:val="00E5758F"/>
    <w:rsid w:val="00E6069A"/>
    <w:rsid w:val="00E60830"/>
    <w:rsid w:val="00E62B68"/>
    <w:rsid w:val="00E6308D"/>
    <w:rsid w:val="00E63AF0"/>
    <w:rsid w:val="00E645BF"/>
    <w:rsid w:val="00E713F8"/>
    <w:rsid w:val="00E7456E"/>
    <w:rsid w:val="00E75E16"/>
    <w:rsid w:val="00E762C2"/>
    <w:rsid w:val="00E800FB"/>
    <w:rsid w:val="00E83D80"/>
    <w:rsid w:val="00E85435"/>
    <w:rsid w:val="00E858C2"/>
    <w:rsid w:val="00E85B57"/>
    <w:rsid w:val="00E9207F"/>
    <w:rsid w:val="00E95ACF"/>
    <w:rsid w:val="00E95D5E"/>
    <w:rsid w:val="00E95F6B"/>
    <w:rsid w:val="00E97448"/>
    <w:rsid w:val="00E97E4E"/>
    <w:rsid w:val="00EA0429"/>
    <w:rsid w:val="00EA2594"/>
    <w:rsid w:val="00EA485A"/>
    <w:rsid w:val="00EA4CB6"/>
    <w:rsid w:val="00EB00C7"/>
    <w:rsid w:val="00EB2395"/>
    <w:rsid w:val="00EB24B1"/>
    <w:rsid w:val="00EB4632"/>
    <w:rsid w:val="00EC02A5"/>
    <w:rsid w:val="00EC05D1"/>
    <w:rsid w:val="00EC2C23"/>
    <w:rsid w:val="00EC540E"/>
    <w:rsid w:val="00ED00D8"/>
    <w:rsid w:val="00ED02BB"/>
    <w:rsid w:val="00ED0470"/>
    <w:rsid w:val="00ED2797"/>
    <w:rsid w:val="00ED3835"/>
    <w:rsid w:val="00ED4669"/>
    <w:rsid w:val="00ED7394"/>
    <w:rsid w:val="00EE0764"/>
    <w:rsid w:val="00EE1F91"/>
    <w:rsid w:val="00EE1F9B"/>
    <w:rsid w:val="00EE27B1"/>
    <w:rsid w:val="00EE2E0E"/>
    <w:rsid w:val="00EE3633"/>
    <w:rsid w:val="00EE47B7"/>
    <w:rsid w:val="00EE54BC"/>
    <w:rsid w:val="00EE573D"/>
    <w:rsid w:val="00EE7147"/>
    <w:rsid w:val="00EF0CD8"/>
    <w:rsid w:val="00EF1763"/>
    <w:rsid w:val="00EF3423"/>
    <w:rsid w:val="00EF5E24"/>
    <w:rsid w:val="00EF6E41"/>
    <w:rsid w:val="00EF71E9"/>
    <w:rsid w:val="00F00553"/>
    <w:rsid w:val="00F020F2"/>
    <w:rsid w:val="00F02E21"/>
    <w:rsid w:val="00F03A4A"/>
    <w:rsid w:val="00F03C8F"/>
    <w:rsid w:val="00F054F6"/>
    <w:rsid w:val="00F0697E"/>
    <w:rsid w:val="00F07211"/>
    <w:rsid w:val="00F10D9E"/>
    <w:rsid w:val="00F10FD9"/>
    <w:rsid w:val="00F111E4"/>
    <w:rsid w:val="00F12E77"/>
    <w:rsid w:val="00F17748"/>
    <w:rsid w:val="00F21E66"/>
    <w:rsid w:val="00F221AA"/>
    <w:rsid w:val="00F230DB"/>
    <w:rsid w:val="00F25113"/>
    <w:rsid w:val="00F254E1"/>
    <w:rsid w:val="00F25585"/>
    <w:rsid w:val="00F25F15"/>
    <w:rsid w:val="00F33632"/>
    <w:rsid w:val="00F34D60"/>
    <w:rsid w:val="00F3576B"/>
    <w:rsid w:val="00F35D0A"/>
    <w:rsid w:val="00F35E27"/>
    <w:rsid w:val="00F362BF"/>
    <w:rsid w:val="00F374F1"/>
    <w:rsid w:val="00F42476"/>
    <w:rsid w:val="00F45007"/>
    <w:rsid w:val="00F4608F"/>
    <w:rsid w:val="00F46253"/>
    <w:rsid w:val="00F5132D"/>
    <w:rsid w:val="00F543ED"/>
    <w:rsid w:val="00F559DF"/>
    <w:rsid w:val="00F5691A"/>
    <w:rsid w:val="00F57613"/>
    <w:rsid w:val="00F609D6"/>
    <w:rsid w:val="00F645D2"/>
    <w:rsid w:val="00F65CDC"/>
    <w:rsid w:val="00F66089"/>
    <w:rsid w:val="00F70787"/>
    <w:rsid w:val="00F711E4"/>
    <w:rsid w:val="00F7192B"/>
    <w:rsid w:val="00F71940"/>
    <w:rsid w:val="00F727E6"/>
    <w:rsid w:val="00F7451C"/>
    <w:rsid w:val="00F801DE"/>
    <w:rsid w:val="00F80646"/>
    <w:rsid w:val="00F81C53"/>
    <w:rsid w:val="00F822AD"/>
    <w:rsid w:val="00F82733"/>
    <w:rsid w:val="00F83697"/>
    <w:rsid w:val="00F83F8F"/>
    <w:rsid w:val="00F84C66"/>
    <w:rsid w:val="00F85F14"/>
    <w:rsid w:val="00F86074"/>
    <w:rsid w:val="00F878DD"/>
    <w:rsid w:val="00F90F92"/>
    <w:rsid w:val="00F91F84"/>
    <w:rsid w:val="00F93147"/>
    <w:rsid w:val="00F95B9F"/>
    <w:rsid w:val="00F95E1E"/>
    <w:rsid w:val="00F95FB1"/>
    <w:rsid w:val="00F977F6"/>
    <w:rsid w:val="00FA17BD"/>
    <w:rsid w:val="00FA18BB"/>
    <w:rsid w:val="00FA1A59"/>
    <w:rsid w:val="00FA6263"/>
    <w:rsid w:val="00FA747B"/>
    <w:rsid w:val="00FB0B8E"/>
    <w:rsid w:val="00FB137F"/>
    <w:rsid w:val="00FB1D87"/>
    <w:rsid w:val="00FB3C36"/>
    <w:rsid w:val="00FB3D29"/>
    <w:rsid w:val="00FB3F88"/>
    <w:rsid w:val="00FB4738"/>
    <w:rsid w:val="00FB6FB8"/>
    <w:rsid w:val="00FB722C"/>
    <w:rsid w:val="00FC02C7"/>
    <w:rsid w:val="00FC0512"/>
    <w:rsid w:val="00FC1125"/>
    <w:rsid w:val="00FC1A7F"/>
    <w:rsid w:val="00FC43A6"/>
    <w:rsid w:val="00FC4CA7"/>
    <w:rsid w:val="00FC5F67"/>
    <w:rsid w:val="00FC74D9"/>
    <w:rsid w:val="00FC7E72"/>
    <w:rsid w:val="00FD1D46"/>
    <w:rsid w:val="00FD3218"/>
    <w:rsid w:val="00FD4061"/>
    <w:rsid w:val="00FE1C3C"/>
    <w:rsid w:val="00FE1D3F"/>
    <w:rsid w:val="00FE38B0"/>
    <w:rsid w:val="00FE46AE"/>
    <w:rsid w:val="00FE5031"/>
    <w:rsid w:val="00FE5915"/>
    <w:rsid w:val="00FE5B0E"/>
    <w:rsid w:val="00FE62C2"/>
    <w:rsid w:val="00FE659C"/>
    <w:rsid w:val="00FE6B58"/>
    <w:rsid w:val="00FF11F2"/>
    <w:rsid w:val="00FF2948"/>
    <w:rsid w:val="00FF600B"/>
    <w:rsid w:val="00FF652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en-GB" w:eastAsia="en-US"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lsdException w:name="heading 6" w:locked="1"/>
    <w:lsdException w:name="heading 7" w:locked="1"/>
    <w:lsdException w:name="heading 8" w:locked="1"/>
    <w:lsdException w:name="heading 9" w:locked="1"/>
    <w:lsdException w:name="toc 1" w:locked="1" w:uiPriority="39"/>
    <w:lsdException w:name="toc 2" w:locked="1" w:uiPriority="39"/>
    <w:lsdException w:name="toc 3" w:locked="1" w:uiPriority="39"/>
    <w:lsdException w:name="toc 4" w:locked="1" w:uiPriority="39"/>
    <w:lsdException w:name="toc 5" w:locked="1" w:uiPriority="39"/>
    <w:lsdException w:name="toc 6" w:locked="1"/>
    <w:lsdException w:name="toc 7" w:locked="1"/>
    <w:lsdException w:name="toc 8" w:locked="1"/>
    <w:lsdException w:name="toc 9" w:locked="1"/>
    <w:lsdException w:name="footnote text" w:locked="1"/>
    <w:lsdException w:name="header" w:locked="1"/>
    <w:lsdException w:name="footer" w:locked="1"/>
    <w:lsdException w:name="caption" w:locked="1" w:semiHidden="1" w:unhideWhenUsed="1" w:qFormat="1"/>
    <w:lsdException w:name="table of figures" w:uiPriority="99"/>
    <w:lsdException w:name="footnote reference" w:locked="1"/>
    <w:lsdException w:name="page number" w:locked="1"/>
    <w:lsdException w:name="Title" w:locked="1" w:qFormat="1"/>
    <w:lsdException w:name="Default Paragraph Font" w:locked="1" w:uiPriority="1"/>
    <w:lsdException w:name="Body Text" w:locked="1" w:qFormat="1"/>
    <w:lsdException w:name="Body Text Indent" w:locked="1"/>
    <w:lsdException w:name="Subtitle" w:locked="1" w:qFormat="1"/>
    <w:lsdException w:name="Body Text 2" w:locked="1"/>
    <w:lsdException w:name="Body Text Indent 2" w:locked="1"/>
    <w:lsdException w:name="Body Text Indent 3" w:locked="1"/>
    <w:lsdException w:name="Strong" w:locked="1"/>
    <w:lsdException w:name="Emphasis" w:locked="1"/>
    <w:lsdException w:name="No List" w:uiPriority="99"/>
    <w:lsdException w:name="Balloon Text" w:locked="1"/>
    <w:lsdException w:name="Table Grid" w:lock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A9141C"/>
    <w:rPr>
      <w:rFonts w:ascii="Arial" w:eastAsia="MS Mincho" w:hAnsi="Arial"/>
      <w:sz w:val="22"/>
      <w:szCs w:val="24"/>
    </w:rPr>
  </w:style>
  <w:style w:type="paragraph" w:styleId="Heading1">
    <w:name w:val="heading 1"/>
    <w:basedOn w:val="Normal"/>
    <w:next w:val="BodyText"/>
    <w:link w:val="Heading1Char"/>
    <w:qFormat/>
    <w:locked/>
    <w:rsid w:val="00A9141C"/>
    <w:pPr>
      <w:keepNext/>
      <w:numPr>
        <w:numId w:val="11"/>
      </w:numPr>
      <w:spacing w:before="240" w:after="240"/>
      <w:outlineLvl w:val="0"/>
    </w:pPr>
    <w:rPr>
      <w:rFonts w:eastAsia="Calibri" w:cs="Calibri"/>
      <w:b/>
      <w:caps/>
      <w:kern w:val="28"/>
      <w:sz w:val="24"/>
      <w:lang w:eastAsia="de-DE"/>
    </w:rPr>
  </w:style>
  <w:style w:type="paragraph" w:styleId="Heading2">
    <w:name w:val="heading 2"/>
    <w:basedOn w:val="Heading1"/>
    <w:next w:val="BodyText"/>
    <w:link w:val="Heading2Char"/>
    <w:qFormat/>
    <w:rsid w:val="00A9141C"/>
    <w:pPr>
      <w:numPr>
        <w:ilvl w:val="1"/>
      </w:numPr>
      <w:spacing w:before="120"/>
      <w:jc w:val="both"/>
      <w:outlineLvl w:val="1"/>
    </w:pPr>
    <w:rPr>
      <w:rFonts w:eastAsia="MS Mincho" w:cs="Times New Roman"/>
      <w:caps w:val="0"/>
      <w:szCs w:val="20"/>
    </w:rPr>
  </w:style>
  <w:style w:type="paragraph" w:styleId="Heading3">
    <w:name w:val="heading 3"/>
    <w:basedOn w:val="Normal"/>
    <w:next w:val="BodyText"/>
    <w:link w:val="Heading3Char"/>
    <w:qFormat/>
    <w:locked/>
    <w:rsid w:val="00A9141C"/>
    <w:pPr>
      <w:keepNext/>
      <w:numPr>
        <w:ilvl w:val="2"/>
        <w:numId w:val="11"/>
      </w:numPr>
      <w:tabs>
        <w:tab w:val="clear" w:pos="1702"/>
        <w:tab w:val="num" w:pos="992"/>
      </w:tabs>
      <w:spacing w:before="120" w:after="120"/>
      <w:ind w:left="0"/>
      <w:outlineLvl w:val="2"/>
    </w:pPr>
    <w:rPr>
      <w:rFonts w:eastAsia="Calibri" w:cs="Calibri"/>
      <w:sz w:val="24"/>
      <w:szCs w:val="20"/>
      <w:lang w:eastAsia="de-DE"/>
    </w:rPr>
  </w:style>
  <w:style w:type="paragraph" w:styleId="Heading4">
    <w:name w:val="heading 4"/>
    <w:basedOn w:val="Normal"/>
    <w:next w:val="BodyTextIndent"/>
    <w:link w:val="Heading4Char"/>
    <w:qFormat/>
    <w:locked/>
    <w:rsid w:val="00A9141C"/>
    <w:pPr>
      <w:keepNext/>
      <w:numPr>
        <w:ilvl w:val="3"/>
        <w:numId w:val="11"/>
      </w:numPr>
      <w:spacing w:before="120" w:after="120"/>
      <w:outlineLvl w:val="3"/>
    </w:pPr>
    <w:rPr>
      <w:rFonts w:eastAsia="Calibri" w:cs="Calibri"/>
      <w:sz w:val="24"/>
      <w:szCs w:val="20"/>
      <w:lang w:val="en-US" w:eastAsia="de-DE"/>
    </w:rPr>
  </w:style>
  <w:style w:type="paragraph" w:styleId="Heading5">
    <w:name w:val="heading 5"/>
    <w:basedOn w:val="Normal"/>
    <w:next w:val="Normal"/>
    <w:link w:val="Heading5Char"/>
    <w:locked/>
    <w:rsid w:val="00A9141C"/>
    <w:pPr>
      <w:numPr>
        <w:ilvl w:val="4"/>
        <w:numId w:val="11"/>
      </w:numPr>
      <w:spacing w:before="240" w:after="120"/>
      <w:outlineLvl w:val="4"/>
    </w:pPr>
    <w:rPr>
      <w:rFonts w:eastAsia="Calibri" w:cs="Calibri"/>
      <w:szCs w:val="20"/>
      <w:lang w:val="de-DE" w:eastAsia="de-DE"/>
    </w:rPr>
  </w:style>
  <w:style w:type="paragraph" w:styleId="Heading6">
    <w:name w:val="heading 6"/>
    <w:basedOn w:val="Normal"/>
    <w:next w:val="Normal"/>
    <w:link w:val="Heading6Char"/>
    <w:unhideWhenUsed/>
    <w:locked/>
    <w:rsid w:val="00A9141C"/>
    <w:pPr>
      <w:numPr>
        <w:ilvl w:val="5"/>
        <w:numId w:val="11"/>
      </w:numPr>
      <w:spacing w:before="240" w:after="60"/>
      <w:outlineLvl w:val="5"/>
    </w:pPr>
    <w:rPr>
      <w:rFonts w:ascii="Cambria" w:hAnsi="Cambria"/>
      <w:b/>
      <w:bCs/>
      <w:szCs w:val="22"/>
      <w:lang w:eastAsia="en-GB"/>
    </w:rPr>
  </w:style>
  <w:style w:type="paragraph" w:styleId="Heading7">
    <w:name w:val="heading 7"/>
    <w:basedOn w:val="Normal"/>
    <w:next w:val="Normal"/>
    <w:link w:val="Heading7Char"/>
    <w:unhideWhenUsed/>
    <w:locked/>
    <w:rsid w:val="00A9141C"/>
    <w:pPr>
      <w:numPr>
        <w:ilvl w:val="6"/>
        <w:numId w:val="11"/>
      </w:numPr>
      <w:spacing w:before="240" w:after="60"/>
      <w:outlineLvl w:val="6"/>
    </w:pPr>
    <w:rPr>
      <w:rFonts w:ascii="Cambria" w:hAnsi="Cambria"/>
      <w:szCs w:val="22"/>
      <w:lang w:eastAsia="en-GB"/>
    </w:rPr>
  </w:style>
  <w:style w:type="paragraph" w:styleId="Heading8">
    <w:name w:val="heading 8"/>
    <w:basedOn w:val="Normal"/>
    <w:next w:val="Normal"/>
    <w:link w:val="Heading8Char"/>
    <w:unhideWhenUsed/>
    <w:locked/>
    <w:rsid w:val="00A9141C"/>
    <w:pPr>
      <w:numPr>
        <w:ilvl w:val="7"/>
        <w:numId w:val="11"/>
      </w:numPr>
      <w:spacing w:before="240" w:after="60"/>
      <w:outlineLvl w:val="7"/>
    </w:pPr>
    <w:rPr>
      <w:rFonts w:ascii="Cambria" w:hAnsi="Cambria"/>
      <w:i/>
      <w:iCs/>
      <w:szCs w:val="22"/>
      <w:lang w:eastAsia="en-GB"/>
    </w:rPr>
  </w:style>
  <w:style w:type="paragraph" w:styleId="Heading9">
    <w:name w:val="heading 9"/>
    <w:basedOn w:val="Normal"/>
    <w:next w:val="Normal"/>
    <w:link w:val="Heading9Char"/>
    <w:unhideWhenUsed/>
    <w:locked/>
    <w:rsid w:val="00A9141C"/>
    <w:pPr>
      <w:numPr>
        <w:ilvl w:val="8"/>
        <w:numId w:val="11"/>
      </w:numPr>
      <w:spacing w:before="240" w:after="60"/>
      <w:outlineLvl w:val="8"/>
    </w:pPr>
    <w:rPr>
      <w:rFonts w:ascii="Calibri" w:eastAsia="MS Gothic" w:hAnsi="Calibri"/>
      <w:szCs w:val="22"/>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locked/>
    <w:rsid w:val="00A9141C"/>
    <w:rPr>
      <w:rFonts w:ascii="Arial" w:eastAsia="MS Mincho" w:hAnsi="Arial"/>
      <w:b/>
      <w:kern w:val="28"/>
      <w:sz w:val="24"/>
      <w:lang w:eastAsia="de-DE"/>
    </w:rPr>
  </w:style>
  <w:style w:type="paragraph" w:customStyle="1" w:styleId="CM12">
    <w:name w:val="CM12"/>
    <w:basedOn w:val="Normal"/>
    <w:next w:val="Normal"/>
    <w:rsid w:val="00083290"/>
    <w:pPr>
      <w:widowControl w:val="0"/>
      <w:autoSpaceDE w:val="0"/>
      <w:autoSpaceDN w:val="0"/>
      <w:adjustRightInd w:val="0"/>
    </w:pPr>
    <w:rPr>
      <w:rFonts w:cs="Arial"/>
      <w:sz w:val="24"/>
    </w:rPr>
  </w:style>
  <w:style w:type="paragraph" w:customStyle="1" w:styleId="CM13">
    <w:name w:val="CM13"/>
    <w:basedOn w:val="Normal"/>
    <w:next w:val="Normal"/>
    <w:rsid w:val="00083290"/>
    <w:pPr>
      <w:widowControl w:val="0"/>
      <w:autoSpaceDE w:val="0"/>
      <w:autoSpaceDN w:val="0"/>
      <w:adjustRightInd w:val="0"/>
    </w:pPr>
    <w:rPr>
      <w:rFonts w:cs="Arial"/>
      <w:sz w:val="24"/>
    </w:rPr>
  </w:style>
  <w:style w:type="paragraph" w:styleId="BalloonText">
    <w:name w:val="Balloon Text"/>
    <w:basedOn w:val="Normal"/>
    <w:link w:val="BalloonTextChar"/>
    <w:semiHidden/>
    <w:rsid w:val="00A9141C"/>
    <w:rPr>
      <w:rFonts w:ascii="Tahoma" w:eastAsia="Calibri" w:hAnsi="Tahoma" w:cs="Tahoma"/>
      <w:sz w:val="16"/>
      <w:szCs w:val="16"/>
      <w:lang w:eastAsia="en-GB"/>
    </w:rPr>
  </w:style>
  <w:style w:type="character" w:customStyle="1" w:styleId="BalloonTextChar">
    <w:name w:val="Balloon Text Char"/>
    <w:link w:val="BalloonText"/>
    <w:semiHidden/>
    <w:locked/>
    <w:rsid w:val="00A9141C"/>
    <w:rPr>
      <w:rFonts w:ascii="Tahoma" w:eastAsia="Calibri" w:hAnsi="Tahoma" w:cs="Tahoma"/>
      <w:sz w:val="16"/>
      <w:szCs w:val="16"/>
      <w:lang w:val="en-GB" w:eastAsia="en-GB"/>
    </w:rPr>
  </w:style>
  <w:style w:type="paragraph" w:customStyle="1" w:styleId="CM14">
    <w:name w:val="CM14"/>
    <w:basedOn w:val="Normal"/>
    <w:next w:val="Normal"/>
    <w:rsid w:val="00083290"/>
    <w:pPr>
      <w:widowControl w:val="0"/>
      <w:autoSpaceDE w:val="0"/>
      <w:autoSpaceDN w:val="0"/>
      <w:adjustRightInd w:val="0"/>
    </w:pPr>
    <w:rPr>
      <w:rFonts w:cs="Arial"/>
      <w:sz w:val="24"/>
    </w:rPr>
  </w:style>
  <w:style w:type="paragraph" w:customStyle="1" w:styleId="CM15">
    <w:name w:val="CM15"/>
    <w:basedOn w:val="Normal"/>
    <w:next w:val="Normal"/>
    <w:rsid w:val="00083290"/>
    <w:pPr>
      <w:widowControl w:val="0"/>
      <w:autoSpaceDE w:val="0"/>
      <w:autoSpaceDN w:val="0"/>
      <w:adjustRightInd w:val="0"/>
    </w:pPr>
    <w:rPr>
      <w:rFonts w:cs="Arial"/>
      <w:sz w:val="24"/>
    </w:rPr>
  </w:style>
  <w:style w:type="paragraph" w:customStyle="1" w:styleId="CM2">
    <w:name w:val="CM2"/>
    <w:basedOn w:val="Normal"/>
    <w:next w:val="Normal"/>
    <w:rsid w:val="00083290"/>
    <w:pPr>
      <w:widowControl w:val="0"/>
      <w:autoSpaceDE w:val="0"/>
      <w:autoSpaceDN w:val="0"/>
      <w:adjustRightInd w:val="0"/>
    </w:pPr>
    <w:rPr>
      <w:rFonts w:cs="Arial"/>
      <w:sz w:val="24"/>
    </w:rPr>
  </w:style>
  <w:style w:type="paragraph" w:customStyle="1" w:styleId="CM1">
    <w:name w:val="CM1"/>
    <w:basedOn w:val="Normal"/>
    <w:next w:val="Normal"/>
    <w:rsid w:val="000F3B88"/>
    <w:pPr>
      <w:widowControl w:val="0"/>
      <w:autoSpaceDE w:val="0"/>
      <w:autoSpaceDN w:val="0"/>
      <w:adjustRightInd w:val="0"/>
      <w:spacing w:line="268" w:lineRule="atLeast"/>
    </w:pPr>
    <w:rPr>
      <w:rFonts w:cs="Arial"/>
      <w:sz w:val="24"/>
    </w:rPr>
  </w:style>
  <w:style w:type="paragraph" w:customStyle="1" w:styleId="Default">
    <w:name w:val="Default"/>
    <w:rsid w:val="000F3B88"/>
    <w:pPr>
      <w:widowControl w:val="0"/>
      <w:autoSpaceDE w:val="0"/>
      <w:autoSpaceDN w:val="0"/>
      <w:adjustRightInd w:val="0"/>
    </w:pPr>
    <w:rPr>
      <w:rFonts w:ascii="Arial" w:hAnsi="Arial" w:cs="Arial"/>
      <w:color w:val="000000"/>
      <w:sz w:val="24"/>
      <w:szCs w:val="24"/>
      <w:lang w:eastAsia="en-GB"/>
    </w:rPr>
  </w:style>
  <w:style w:type="paragraph" w:customStyle="1" w:styleId="CM6">
    <w:name w:val="CM6"/>
    <w:basedOn w:val="Default"/>
    <w:next w:val="Default"/>
    <w:rsid w:val="002D3275"/>
    <w:pPr>
      <w:spacing w:line="273" w:lineRule="atLeast"/>
    </w:pPr>
    <w:rPr>
      <w:color w:val="auto"/>
    </w:rPr>
  </w:style>
  <w:style w:type="paragraph" w:styleId="ListParagraph">
    <w:name w:val="List Paragraph"/>
    <w:basedOn w:val="Normal"/>
    <w:rsid w:val="005E4A4C"/>
    <w:pPr>
      <w:ind w:left="720"/>
      <w:contextualSpacing/>
    </w:pPr>
  </w:style>
  <w:style w:type="paragraph" w:styleId="NoSpacing">
    <w:name w:val="No Spacing"/>
    <w:rsid w:val="009A4B55"/>
    <w:rPr>
      <w:sz w:val="22"/>
      <w:szCs w:val="22"/>
      <w:lang w:eastAsia="en-GB"/>
    </w:rPr>
  </w:style>
  <w:style w:type="paragraph" w:styleId="Header">
    <w:name w:val="header"/>
    <w:basedOn w:val="Normal"/>
    <w:link w:val="HeaderChar"/>
    <w:rsid w:val="00A9141C"/>
    <w:pPr>
      <w:tabs>
        <w:tab w:val="center" w:pos="4820"/>
        <w:tab w:val="right" w:pos="9639"/>
      </w:tabs>
    </w:pPr>
    <w:rPr>
      <w:rFonts w:eastAsia="Calibri" w:cs="Calibri"/>
      <w:szCs w:val="22"/>
      <w:lang w:eastAsia="en-GB"/>
    </w:rPr>
  </w:style>
  <w:style w:type="character" w:customStyle="1" w:styleId="HeaderChar">
    <w:name w:val="Header Char"/>
    <w:link w:val="Header"/>
    <w:locked/>
    <w:rsid w:val="00A9141C"/>
    <w:rPr>
      <w:rFonts w:ascii="Arial" w:eastAsia="Calibri" w:hAnsi="Arial" w:cs="Calibri"/>
      <w:sz w:val="22"/>
      <w:szCs w:val="22"/>
      <w:lang w:val="en-GB" w:eastAsia="en-GB"/>
    </w:rPr>
  </w:style>
  <w:style w:type="paragraph" w:styleId="Footer">
    <w:name w:val="footer"/>
    <w:basedOn w:val="Normal"/>
    <w:link w:val="FooterChar"/>
    <w:rsid w:val="00A9141C"/>
    <w:pPr>
      <w:tabs>
        <w:tab w:val="center" w:pos="4820"/>
        <w:tab w:val="right" w:pos="9639"/>
      </w:tabs>
    </w:pPr>
    <w:rPr>
      <w:rFonts w:eastAsia="Calibri" w:cs="Calibri"/>
      <w:szCs w:val="22"/>
      <w:lang w:eastAsia="en-GB"/>
    </w:rPr>
  </w:style>
  <w:style w:type="character" w:customStyle="1" w:styleId="FooterChar">
    <w:name w:val="Footer Char"/>
    <w:link w:val="Footer"/>
    <w:locked/>
    <w:rsid w:val="00A9141C"/>
    <w:rPr>
      <w:rFonts w:ascii="Arial" w:eastAsia="Calibri" w:hAnsi="Arial" w:cs="Calibri"/>
      <w:sz w:val="22"/>
      <w:szCs w:val="22"/>
      <w:lang w:val="en-GB" w:eastAsia="en-GB"/>
    </w:rPr>
  </w:style>
  <w:style w:type="paragraph" w:styleId="BodyTextIndent">
    <w:name w:val="Body Text Indent"/>
    <w:basedOn w:val="Normal"/>
    <w:link w:val="BodyTextIndentChar"/>
    <w:rsid w:val="00A9141C"/>
    <w:pPr>
      <w:spacing w:after="120"/>
      <w:ind w:left="567"/>
    </w:pPr>
    <w:rPr>
      <w:rFonts w:eastAsia="Calibri" w:cs="Calibri"/>
      <w:szCs w:val="22"/>
      <w:lang w:eastAsia="en-GB"/>
    </w:rPr>
  </w:style>
  <w:style w:type="character" w:customStyle="1" w:styleId="BodyTextIndentChar">
    <w:name w:val="Body Text Indent Char"/>
    <w:link w:val="BodyTextIndent"/>
    <w:locked/>
    <w:rsid w:val="00A9141C"/>
    <w:rPr>
      <w:rFonts w:ascii="Arial" w:eastAsia="Calibri" w:hAnsi="Arial" w:cs="Calibri"/>
      <w:sz w:val="22"/>
      <w:szCs w:val="22"/>
      <w:lang w:val="en-GB" w:eastAsia="en-GB"/>
    </w:rPr>
  </w:style>
  <w:style w:type="paragraph" w:styleId="BodyTextIndent2">
    <w:name w:val="Body Text Indent 2"/>
    <w:basedOn w:val="Normal"/>
    <w:link w:val="BodyTextIndent2Char"/>
    <w:rsid w:val="00A9141C"/>
    <w:pPr>
      <w:spacing w:after="120"/>
      <w:ind w:left="1134"/>
      <w:jc w:val="both"/>
    </w:pPr>
    <w:rPr>
      <w:rFonts w:eastAsia="Calibri" w:cs="Calibri"/>
      <w:szCs w:val="22"/>
      <w:lang w:eastAsia="de-DE"/>
    </w:rPr>
  </w:style>
  <w:style w:type="character" w:customStyle="1" w:styleId="BodyTextIndent2Char">
    <w:name w:val="Body Text Indent 2 Char"/>
    <w:link w:val="BodyTextIndent2"/>
    <w:locked/>
    <w:rsid w:val="00A9141C"/>
    <w:rPr>
      <w:rFonts w:ascii="Arial" w:eastAsia="Calibri" w:hAnsi="Arial" w:cs="Calibri"/>
      <w:sz w:val="22"/>
      <w:szCs w:val="22"/>
      <w:lang w:val="en-GB" w:eastAsia="de-DE"/>
    </w:rPr>
  </w:style>
  <w:style w:type="paragraph" w:styleId="BodyTextIndent3">
    <w:name w:val="Body Text Indent 3"/>
    <w:basedOn w:val="Normal"/>
    <w:link w:val="BodyTextIndent3Char"/>
    <w:rsid w:val="00314708"/>
    <w:pPr>
      <w:widowControl w:val="0"/>
      <w:tabs>
        <w:tab w:val="left" w:pos="-1440"/>
      </w:tabs>
      <w:autoSpaceDE w:val="0"/>
      <w:autoSpaceDN w:val="0"/>
      <w:adjustRightInd w:val="0"/>
      <w:ind w:left="1134" w:hanging="1134"/>
      <w:jc w:val="both"/>
    </w:pPr>
    <w:rPr>
      <w:rFonts w:ascii="Times New Roman" w:hAnsi="Times New Roman"/>
      <w:sz w:val="20"/>
      <w:szCs w:val="20"/>
    </w:rPr>
  </w:style>
  <w:style w:type="character" w:customStyle="1" w:styleId="BodyTextIndent3Char">
    <w:name w:val="Body Text Indent 3 Char"/>
    <w:link w:val="BodyTextIndent3"/>
    <w:locked/>
    <w:rsid w:val="00314708"/>
    <w:rPr>
      <w:rFonts w:ascii="Times New Roman" w:hAnsi="Times New Roman" w:cs="Times New Roman"/>
      <w:sz w:val="20"/>
      <w:szCs w:val="20"/>
    </w:rPr>
  </w:style>
  <w:style w:type="paragraph" w:styleId="Title">
    <w:name w:val="Title"/>
    <w:basedOn w:val="Normal"/>
    <w:link w:val="TitleChar"/>
    <w:qFormat/>
    <w:rsid w:val="00A9141C"/>
    <w:pPr>
      <w:spacing w:before="120" w:after="240"/>
      <w:jc w:val="center"/>
      <w:outlineLvl w:val="0"/>
    </w:pPr>
    <w:rPr>
      <w:rFonts w:eastAsia="Calibri" w:cs="Arial"/>
      <w:b/>
      <w:bCs/>
      <w:kern w:val="28"/>
      <w:sz w:val="32"/>
      <w:szCs w:val="32"/>
      <w:lang w:eastAsia="en-GB"/>
    </w:rPr>
  </w:style>
  <w:style w:type="character" w:customStyle="1" w:styleId="TitleChar">
    <w:name w:val="Title Char"/>
    <w:link w:val="Title"/>
    <w:locked/>
    <w:rsid w:val="00A9141C"/>
    <w:rPr>
      <w:rFonts w:ascii="Arial" w:eastAsia="Calibri" w:hAnsi="Arial" w:cs="Arial"/>
      <w:b/>
      <w:bCs/>
      <w:kern w:val="28"/>
      <w:sz w:val="32"/>
      <w:szCs w:val="32"/>
      <w:lang w:val="en-GB" w:eastAsia="en-GB"/>
    </w:rPr>
  </w:style>
  <w:style w:type="paragraph" w:styleId="BodyText">
    <w:name w:val="Body Text"/>
    <w:basedOn w:val="Normal"/>
    <w:link w:val="BodyTextChar"/>
    <w:qFormat/>
    <w:rsid w:val="00A9141C"/>
    <w:pPr>
      <w:spacing w:after="120"/>
      <w:jc w:val="both"/>
    </w:pPr>
    <w:rPr>
      <w:rFonts w:eastAsia="Calibri" w:cs="Calibri"/>
      <w:szCs w:val="22"/>
      <w:lang w:eastAsia="en-GB"/>
    </w:rPr>
  </w:style>
  <w:style w:type="character" w:customStyle="1" w:styleId="BodyTextChar">
    <w:name w:val="Body Text Char"/>
    <w:link w:val="BodyText"/>
    <w:locked/>
    <w:rsid w:val="00A9141C"/>
    <w:rPr>
      <w:rFonts w:ascii="Arial" w:eastAsia="Calibri" w:hAnsi="Arial" w:cs="Calibri"/>
      <w:sz w:val="22"/>
      <w:szCs w:val="22"/>
      <w:lang w:val="en-GB" w:eastAsia="en-GB"/>
    </w:rPr>
  </w:style>
  <w:style w:type="character" w:styleId="FootnoteReference">
    <w:name w:val="footnote reference"/>
    <w:rsid w:val="00A9141C"/>
    <w:rPr>
      <w:rFonts w:ascii="Arial" w:hAnsi="Arial"/>
      <w:caps w:val="0"/>
      <w:smallCaps w:val="0"/>
      <w:strike w:val="0"/>
      <w:dstrike w:val="0"/>
      <w:vanish w:val="0"/>
      <w:sz w:val="16"/>
      <w:szCs w:val="16"/>
      <w:vertAlign w:val="superscript"/>
    </w:rPr>
  </w:style>
  <w:style w:type="paragraph" w:styleId="FootnoteText">
    <w:name w:val="footnote text"/>
    <w:basedOn w:val="Normal"/>
    <w:link w:val="FootnoteTextChar"/>
    <w:rsid w:val="00A9141C"/>
    <w:pPr>
      <w:tabs>
        <w:tab w:val="left" w:pos="284"/>
      </w:tabs>
      <w:ind w:left="284" w:hanging="284"/>
    </w:pPr>
    <w:rPr>
      <w:rFonts w:eastAsia="Times New Roman"/>
      <w:sz w:val="18"/>
      <w:szCs w:val="20"/>
    </w:rPr>
  </w:style>
  <w:style w:type="character" w:customStyle="1" w:styleId="FootnoteTextChar">
    <w:name w:val="Footnote Text Char"/>
    <w:link w:val="FootnoteText"/>
    <w:locked/>
    <w:rsid w:val="00A9141C"/>
    <w:rPr>
      <w:rFonts w:ascii="Arial" w:hAnsi="Arial"/>
      <w:sz w:val="18"/>
      <w:lang w:val="en-GB"/>
    </w:rPr>
  </w:style>
  <w:style w:type="character" w:styleId="Hyperlink">
    <w:name w:val="Hyperlink"/>
    <w:rsid w:val="00FA1A59"/>
    <w:rPr>
      <w:rFonts w:cs="Times New Roman"/>
      <w:color w:val="0000FF"/>
      <w:u w:val="single"/>
    </w:rPr>
  </w:style>
  <w:style w:type="character" w:customStyle="1" w:styleId="Heading1Char">
    <w:name w:val="Heading 1 Char"/>
    <w:link w:val="Heading1"/>
    <w:locked/>
    <w:rsid w:val="00A9141C"/>
    <w:rPr>
      <w:rFonts w:ascii="Arial" w:eastAsia="Calibri" w:hAnsi="Arial" w:cs="Calibri"/>
      <w:b/>
      <w:caps/>
      <w:kern w:val="28"/>
      <w:sz w:val="24"/>
      <w:szCs w:val="24"/>
      <w:lang w:eastAsia="de-DE"/>
    </w:rPr>
  </w:style>
  <w:style w:type="paragraph" w:styleId="TOC1">
    <w:name w:val="toc 1"/>
    <w:basedOn w:val="Normal"/>
    <w:next w:val="Normal"/>
    <w:autoRedefine/>
    <w:uiPriority w:val="39"/>
    <w:locked/>
    <w:rsid w:val="00D86E6D"/>
    <w:pPr>
      <w:tabs>
        <w:tab w:val="left" w:pos="567"/>
        <w:tab w:val="right" w:pos="9639"/>
      </w:tabs>
      <w:spacing w:before="120"/>
      <w:ind w:left="567" w:right="142" w:hanging="567"/>
      <w:jc w:val="both"/>
    </w:pPr>
    <w:rPr>
      <w:rFonts w:eastAsia="Times New Roman" w:cs="Arial"/>
      <w:b/>
      <w:bCs/>
      <w:caps/>
    </w:rPr>
  </w:style>
  <w:style w:type="paragraph" w:styleId="TOC2">
    <w:name w:val="toc 2"/>
    <w:basedOn w:val="Normal"/>
    <w:next w:val="Normal"/>
    <w:uiPriority w:val="39"/>
    <w:locked/>
    <w:rsid w:val="00D86E6D"/>
    <w:pPr>
      <w:tabs>
        <w:tab w:val="left" w:pos="851"/>
        <w:tab w:val="right" w:pos="9639"/>
      </w:tabs>
      <w:spacing w:before="120" w:after="120"/>
    </w:pPr>
    <w:rPr>
      <w:rFonts w:eastAsia="Times New Roman"/>
      <w:bCs/>
      <w:szCs w:val="20"/>
    </w:rPr>
  </w:style>
  <w:style w:type="character" w:customStyle="1" w:styleId="Heading3Char">
    <w:name w:val="Heading 3 Char"/>
    <w:link w:val="Heading3"/>
    <w:locked/>
    <w:rsid w:val="00A9141C"/>
    <w:rPr>
      <w:rFonts w:ascii="Arial" w:eastAsia="Calibri" w:hAnsi="Arial" w:cs="Calibri"/>
      <w:sz w:val="24"/>
      <w:lang w:eastAsia="de-DE"/>
    </w:rPr>
  </w:style>
  <w:style w:type="paragraph" w:customStyle="1" w:styleId="Lesson">
    <w:name w:val="Lesson"/>
    <w:basedOn w:val="Normal"/>
    <w:rsid w:val="000B7B92"/>
    <w:pPr>
      <w:tabs>
        <w:tab w:val="left" w:pos="1134"/>
      </w:tabs>
      <w:spacing w:before="120" w:after="120"/>
      <w:ind w:left="1134" w:hanging="1134"/>
    </w:pPr>
    <w:rPr>
      <w:rFonts w:cs="Arial"/>
      <w:u w:val="single"/>
    </w:rPr>
  </w:style>
  <w:style w:type="character" w:customStyle="1" w:styleId="Heading4Char">
    <w:name w:val="Heading 4 Char"/>
    <w:link w:val="Heading4"/>
    <w:locked/>
    <w:rsid w:val="00A9141C"/>
    <w:rPr>
      <w:rFonts w:ascii="Arial" w:eastAsia="Calibri" w:hAnsi="Arial" w:cs="Calibri"/>
      <w:sz w:val="24"/>
      <w:lang w:val="en-US" w:eastAsia="de-DE"/>
    </w:rPr>
  </w:style>
  <w:style w:type="character" w:styleId="IntenseEmphasis">
    <w:name w:val="Intense Emphasis"/>
    <w:rsid w:val="00080131"/>
    <w:rPr>
      <w:rFonts w:cs="Times New Roman"/>
      <w:b/>
      <w:bCs/>
      <w:i/>
      <w:iCs/>
      <w:color w:val="4F81BD"/>
    </w:rPr>
  </w:style>
  <w:style w:type="paragraph" w:customStyle="1" w:styleId="Annex">
    <w:name w:val="Annex"/>
    <w:basedOn w:val="Heading1"/>
    <w:next w:val="Normal"/>
    <w:autoRedefine/>
    <w:rsid w:val="00A9141C"/>
    <w:pPr>
      <w:numPr>
        <w:numId w:val="2"/>
      </w:numPr>
      <w:jc w:val="both"/>
    </w:pPr>
    <w:rPr>
      <w:bCs/>
      <w:caps w:val="0"/>
      <w:snapToGrid w:val="0"/>
    </w:rPr>
  </w:style>
  <w:style w:type="paragraph" w:customStyle="1" w:styleId="AnnexFigure">
    <w:name w:val="Annex Figure"/>
    <w:basedOn w:val="Normal"/>
    <w:next w:val="Normal"/>
    <w:rsid w:val="00A9141C"/>
    <w:pPr>
      <w:numPr>
        <w:numId w:val="3"/>
      </w:numPr>
      <w:spacing w:before="120" w:after="120"/>
      <w:jc w:val="center"/>
    </w:pPr>
    <w:rPr>
      <w:rFonts w:eastAsia="Calibri" w:cs="Calibri"/>
      <w:i/>
      <w:szCs w:val="22"/>
      <w:lang w:eastAsia="en-GB"/>
    </w:rPr>
  </w:style>
  <w:style w:type="paragraph" w:customStyle="1" w:styleId="AnnexHead1">
    <w:name w:val="Annex Head 1"/>
    <w:basedOn w:val="Normal"/>
    <w:next w:val="Normal"/>
    <w:rsid w:val="00A9141C"/>
    <w:pPr>
      <w:numPr>
        <w:numId w:val="4"/>
      </w:numPr>
    </w:pPr>
    <w:rPr>
      <w:rFonts w:eastAsia="Calibri" w:cs="Calibri"/>
      <w:b/>
      <w:caps/>
      <w:sz w:val="28"/>
      <w:szCs w:val="22"/>
      <w:lang w:eastAsia="en-GB"/>
    </w:rPr>
  </w:style>
  <w:style w:type="paragraph" w:customStyle="1" w:styleId="AnnexHead2">
    <w:name w:val="Annex Head 2"/>
    <w:basedOn w:val="Normal"/>
    <w:next w:val="Normal"/>
    <w:rsid w:val="00A9141C"/>
    <w:pPr>
      <w:numPr>
        <w:ilvl w:val="1"/>
        <w:numId w:val="4"/>
      </w:numPr>
    </w:pPr>
    <w:rPr>
      <w:rFonts w:eastAsia="Calibri" w:cs="Calibri"/>
      <w:b/>
      <w:szCs w:val="22"/>
      <w:lang w:eastAsia="en-GB"/>
    </w:rPr>
  </w:style>
  <w:style w:type="paragraph" w:customStyle="1" w:styleId="AnnexHead3">
    <w:name w:val="Annex Head 3"/>
    <w:basedOn w:val="Normal"/>
    <w:next w:val="Normal"/>
    <w:rsid w:val="00A9141C"/>
    <w:pPr>
      <w:numPr>
        <w:ilvl w:val="2"/>
        <w:numId w:val="4"/>
      </w:numPr>
    </w:pPr>
    <w:rPr>
      <w:rFonts w:eastAsia="Calibri" w:cs="Calibri"/>
      <w:b/>
      <w:szCs w:val="22"/>
      <w:lang w:eastAsia="en-GB"/>
    </w:rPr>
  </w:style>
  <w:style w:type="paragraph" w:customStyle="1" w:styleId="AnnexHead4">
    <w:name w:val="Annex Head 4"/>
    <w:basedOn w:val="Normal"/>
    <w:next w:val="Normal"/>
    <w:rsid w:val="00A9141C"/>
    <w:pPr>
      <w:numPr>
        <w:ilvl w:val="3"/>
        <w:numId w:val="4"/>
      </w:numPr>
    </w:pPr>
    <w:rPr>
      <w:rFonts w:eastAsia="Calibri" w:cs="Calibri"/>
      <w:szCs w:val="22"/>
      <w:lang w:eastAsia="en-GB"/>
    </w:rPr>
  </w:style>
  <w:style w:type="paragraph" w:customStyle="1" w:styleId="AnnexHeading1">
    <w:name w:val="Annex Heading 1"/>
    <w:basedOn w:val="Normal"/>
    <w:next w:val="BodyText"/>
    <w:rsid w:val="00A9141C"/>
    <w:pPr>
      <w:numPr>
        <w:numId w:val="5"/>
      </w:numPr>
      <w:spacing w:before="120" w:after="120"/>
    </w:pPr>
    <w:rPr>
      <w:rFonts w:eastAsia="Calibri" w:cs="Arial"/>
      <w:b/>
      <w:caps/>
      <w:sz w:val="24"/>
      <w:szCs w:val="22"/>
      <w:lang w:eastAsia="en-GB"/>
    </w:rPr>
  </w:style>
  <w:style w:type="paragraph" w:customStyle="1" w:styleId="AnnexHeading2">
    <w:name w:val="Annex Heading 2"/>
    <w:basedOn w:val="Normal"/>
    <w:next w:val="BodyText"/>
    <w:rsid w:val="00A9141C"/>
    <w:pPr>
      <w:numPr>
        <w:ilvl w:val="1"/>
        <w:numId w:val="5"/>
      </w:numPr>
      <w:spacing w:before="120" w:after="120"/>
    </w:pPr>
    <w:rPr>
      <w:rFonts w:eastAsia="Calibri" w:cs="Arial"/>
      <w:b/>
      <w:szCs w:val="22"/>
      <w:lang w:eastAsia="en-GB"/>
    </w:rPr>
  </w:style>
  <w:style w:type="paragraph" w:customStyle="1" w:styleId="AnnexHeading3">
    <w:name w:val="Annex Heading 3"/>
    <w:basedOn w:val="Normal"/>
    <w:next w:val="Normal"/>
    <w:rsid w:val="00A9141C"/>
    <w:pPr>
      <w:numPr>
        <w:ilvl w:val="2"/>
        <w:numId w:val="5"/>
      </w:numPr>
      <w:spacing w:before="120" w:after="120"/>
    </w:pPr>
    <w:rPr>
      <w:rFonts w:eastAsia="Calibri" w:cs="Arial"/>
      <w:szCs w:val="22"/>
      <w:lang w:eastAsia="en-GB"/>
    </w:rPr>
  </w:style>
  <w:style w:type="paragraph" w:customStyle="1" w:styleId="AnnexHeading4">
    <w:name w:val="Annex Heading 4"/>
    <w:basedOn w:val="Normal"/>
    <w:next w:val="BodyText"/>
    <w:rsid w:val="00A9141C"/>
    <w:pPr>
      <w:numPr>
        <w:ilvl w:val="3"/>
        <w:numId w:val="5"/>
      </w:numPr>
      <w:spacing w:before="120" w:after="120"/>
    </w:pPr>
    <w:rPr>
      <w:rFonts w:eastAsia="Calibri" w:cs="Arial"/>
      <w:szCs w:val="22"/>
      <w:lang w:eastAsia="en-GB"/>
    </w:rPr>
  </w:style>
  <w:style w:type="paragraph" w:customStyle="1" w:styleId="AnnexTable">
    <w:name w:val="Annex Table"/>
    <w:basedOn w:val="Normal"/>
    <w:next w:val="Normal"/>
    <w:rsid w:val="00A9141C"/>
    <w:pPr>
      <w:numPr>
        <w:numId w:val="6"/>
      </w:numPr>
      <w:tabs>
        <w:tab w:val="left" w:pos="1418"/>
      </w:tabs>
      <w:spacing w:before="120" w:after="120"/>
      <w:jc w:val="center"/>
    </w:pPr>
    <w:rPr>
      <w:rFonts w:eastAsia="Calibri" w:cs="Calibri"/>
      <w:i/>
      <w:szCs w:val="22"/>
      <w:lang w:eastAsia="en-GB"/>
    </w:rPr>
  </w:style>
  <w:style w:type="paragraph" w:customStyle="1" w:styleId="Appendix">
    <w:name w:val="Appendix"/>
    <w:basedOn w:val="Normal"/>
    <w:next w:val="Normal"/>
    <w:rsid w:val="00A9141C"/>
    <w:pPr>
      <w:numPr>
        <w:numId w:val="7"/>
      </w:numPr>
      <w:tabs>
        <w:tab w:val="left" w:pos="1985"/>
      </w:tabs>
      <w:spacing w:before="120" w:after="240"/>
    </w:pPr>
    <w:rPr>
      <w:rFonts w:eastAsia="Calibri" w:cs="Calibri"/>
      <w:b/>
      <w:sz w:val="24"/>
      <w:szCs w:val="28"/>
    </w:rPr>
  </w:style>
  <w:style w:type="paragraph" w:customStyle="1" w:styleId="AppendixHeading1">
    <w:name w:val="Appendix Heading 1"/>
    <w:basedOn w:val="Normal"/>
    <w:next w:val="BodyText"/>
    <w:rsid w:val="00A9141C"/>
    <w:pPr>
      <w:numPr>
        <w:numId w:val="8"/>
      </w:numPr>
      <w:spacing w:before="120" w:after="120"/>
    </w:pPr>
    <w:rPr>
      <w:rFonts w:eastAsia="Calibri" w:cs="Arial"/>
      <w:b/>
      <w:caps/>
      <w:sz w:val="24"/>
      <w:szCs w:val="22"/>
      <w:lang w:eastAsia="en-GB"/>
    </w:rPr>
  </w:style>
  <w:style w:type="paragraph" w:customStyle="1" w:styleId="AppendixHeading2">
    <w:name w:val="Appendix Heading 2"/>
    <w:basedOn w:val="Normal"/>
    <w:next w:val="BodyText"/>
    <w:rsid w:val="00A9141C"/>
    <w:pPr>
      <w:numPr>
        <w:ilvl w:val="1"/>
        <w:numId w:val="8"/>
      </w:numPr>
      <w:spacing w:before="120" w:after="120"/>
    </w:pPr>
    <w:rPr>
      <w:rFonts w:eastAsia="Calibri" w:cs="Arial"/>
      <w:b/>
      <w:szCs w:val="22"/>
      <w:lang w:eastAsia="en-GB"/>
    </w:rPr>
  </w:style>
  <w:style w:type="paragraph" w:customStyle="1" w:styleId="AppendixHeading3">
    <w:name w:val="Appendix Heading 3"/>
    <w:basedOn w:val="Normal"/>
    <w:next w:val="Normal"/>
    <w:rsid w:val="00A9141C"/>
    <w:pPr>
      <w:numPr>
        <w:ilvl w:val="2"/>
        <w:numId w:val="8"/>
      </w:numPr>
      <w:spacing w:before="120" w:after="120"/>
    </w:pPr>
    <w:rPr>
      <w:rFonts w:eastAsia="Calibri" w:cs="Arial"/>
      <w:szCs w:val="22"/>
      <w:lang w:eastAsia="en-GB"/>
    </w:rPr>
  </w:style>
  <w:style w:type="paragraph" w:customStyle="1" w:styleId="AppendixHeading4">
    <w:name w:val="Appendix Heading 4"/>
    <w:basedOn w:val="Normal"/>
    <w:next w:val="BodyText"/>
    <w:rsid w:val="00A9141C"/>
    <w:pPr>
      <w:numPr>
        <w:ilvl w:val="3"/>
        <w:numId w:val="8"/>
      </w:numPr>
      <w:spacing w:before="120" w:after="120"/>
    </w:pPr>
    <w:rPr>
      <w:rFonts w:eastAsia="Calibri" w:cs="Arial"/>
      <w:szCs w:val="22"/>
      <w:lang w:eastAsia="en-GB"/>
    </w:rPr>
  </w:style>
  <w:style w:type="paragraph" w:styleId="BodyText2">
    <w:name w:val="Body Text 2"/>
    <w:basedOn w:val="Normal"/>
    <w:link w:val="BodyText2Char"/>
    <w:unhideWhenUsed/>
    <w:rsid w:val="00A9141C"/>
    <w:pPr>
      <w:spacing w:line="480" w:lineRule="auto"/>
    </w:pPr>
    <w:rPr>
      <w:rFonts w:eastAsia="Calibri" w:cs="Calibri"/>
      <w:szCs w:val="22"/>
      <w:lang w:eastAsia="en-GB"/>
    </w:rPr>
  </w:style>
  <w:style w:type="character" w:customStyle="1" w:styleId="BodyText2Char">
    <w:name w:val="Body Text 2 Char"/>
    <w:link w:val="BodyText2"/>
    <w:locked/>
    <w:rsid w:val="00A9141C"/>
    <w:rPr>
      <w:rFonts w:ascii="Arial" w:eastAsia="Calibri" w:hAnsi="Arial" w:cs="Calibri"/>
      <w:sz w:val="22"/>
      <w:szCs w:val="22"/>
      <w:lang w:val="en-GB" w:eastAsia="en-GB"/>
    </w:rPr>
  </w:style>
  <w:style w:type="character" w:styleId="BookTitle">
    <w:name w:val="Book Title"/>
    <w:uiPriority w:val="33"/>
    <w:rsid w:val="00A9141C"/>
    <w:rPr>
      <w:b/>
      <w:bCs/>
      <w:smallCaps/>
      <w:spacing w:val="5"/>
    </w:rPr>
  </w:style>
  <w:style w:type="paragraph" w:customStyle="1" w:styleId="Bullet1">
    <w:name w:val="Bullet 1"/>
    <w:basedOn w:val="Normal"/>
    <w:qFormat/>
    <w:rsid w:val="00A9141C"/>
    <w:pPr>
      <w:numPr>
        <w:numId w:val="9"/>
      </w:numPr>
      <w:spacing w:after="120"/>
      <w:jc w:val="both"/>
      <w:outlineLvl w:val="0"/>
    </w:pPr>
    <w:rPr>
      <w:rFonts w:eastAsia="Calibri" w:cs="Arial"/>
      <w:szCs w:val="22"/>
      <w:lang w:eastAsia="en-GB"/>
    </w:rPr>
  </w:style>
  <w:style w:type="paragraph" w:customStyle="1" w:styleId="Bullet1text">
    <w:name w:val="Bullet 1 text"/>
    <w:basedOn w:val="Normal"/>
    <w:rsid w:val="00A9141C"/>
    <w:pPr>
      <w:suppressAutoHyphens/>
      <w:spacing w:after="120"/>
      <w:ind w:left="1134"/>
      <w:jc w:val="both"/>
    </w:pPr>
    <w:rPr>
      <w:rFonts w:eastAsia="Calibri" w:cs="Arial"/>
      <w:szCs w:val="22"/>
      <w:lang w:val="fr-FR" w:eastAsia="en-GB"/>
    </w:rPr>
  </w:style>
  <w:style w:type="paragraph" w:customStyle="1" w:styleId="Bullet2">
    <w:name w:val="Bullet 2"/>
    <w:basedOn w:val="Normal"/>
    <w:qFormat/>
    <w:rsid w:val="00A9141C"/>
    <w:pPr>
      <w:numPr>
        <w:ilvl w:val="1"/>
        <w:numId w:val="9"/>
      </w:numPr>
      <w:spacing w:after="120"/>
      <w:jc w:val="both"/>
    </w:pPr>
    <w:rPr>
      <w:rFonts w:eastAsia="Calibri" w:cs="Arial"/>
      <w:szCs w:val="22"/>
      <w:lang w:eastAsia="en-GB"/>
    </w:rPr>
  </w:style>
  <w:style w:type="paragraph" w:customStyle="1" w:styleId="Bullet2text">
    <w:name w:val="Bullet 2 text"/>
    <w:basedOn w:val="Normal"/>
    <w:rsid w:val="00A9141C"/>
    <w:pPr>
      <w:suppressAutoHyphens/>
      <w:spacing w:after="120"/>
      <w:ind w:left="1701"/>
      <w:jc w:val="both"/>
    </w:pPr>
    <w:rPr>
      <w:rFonts w:eastAsia="Calibri" w:cs="Arial"/>
      <w:szCs w:val="22"/>
      <w:lang w:eastAsia="en-GB"/>
    </w:rPr>
  </w:style>
  <w:style w:type="paragraph" w:customStyle="1" w:styleId="Bullet3">
    <w:name w:val="Bullet 3"/>
    <w:basedOn w:val="Normal"/>
    <w:rsid w:val="00A9141C"/>
    <w:pPr>
      <w:numPr>
        <w:ilvl w:val="2"/>
        <w:numId w:val="9"/>
      </w:numPr>
      <w:spacing w:after="60"/>
      <w:jc w:val="both"/>
    </w:pPr>
    <w:rPr>
      <w:rFonts w:eastAsia="Calibri" w:cs="Arial"/>
      <w:sz w:val="20"/>
      <w:szCs w:val="22"/>
      <w:lang w:eastAsia="en-GB"/>
    </w:rPr>
  </w:style>
  <w:style w:type="paragraph" w:customStyle="1" w:styleId="Bullet3text">
    <w:name w:val="Bullet 3 text"/>
    <w:basedOn w:val="Normal"/>
    <w:rsid w:val="00A9141C"/>
    <w:pPr>
      <w:suppressAutoHyphens/>
      <w:spacing w:after="60"/>
      <w:ind w:left="2268"/>
    </w:pPr>
    <w:rPr>
      <w:rFonts w:eastAsia="Calibri" w:cs="Arial"/>
      <w:sz w:val="20"/>
      <w:szCs w:val="22"/>
      <w:lang w:eastAsia="en-GB"/>
    </w:rPr>
  </w:style>
  <w:style w:type="paragraph" w:customStyle="1" w:styleId="Figure">
    <w:name w:val="Figure_#"/>
    <w:basedOn w:val="Normal"/>
    <w:next w:val="Normal"/>
    <w:rsid w:val="00A9141C"/>
    <w:pPr>
      <w:numPr>
        <w:numId w:val="10"/>
      </w:numPr>
      <w:spacing w:before="120" w:after="120"/>
      <w:jc w:val="center"/>
    </w:pPr>
    <w:rPr>
      <w:rFonts w:eastAsia="Calibri" w:cs="Calibri"/>
      <w:i/>
      <w:szCs w:val="20"/>
      <w:lang w:eastAsia="en-GB"/>
    </w:rPr>
  </w:style>
  <w:style w:type="character" w:customStyle="1" w:styleId="Heading5Char">
    <w:name w:val="Heading 5 Char"/>
    <w:link w:val="Heading5"/>
    <w:locked/>
    <w:rsid w:val="00A9141C"/>
    <w:rPr>
      <w:rFonts w:ascii="Arial" w:eastAsia="Calibri" w:hAnsi="Arial" w:cs="Calibri"/>
      <w:sz w:val="22"/>
      <w:lang w:val="de-DE" w:eastAsia="de-DE"/>
    </w:rPr>
  </w:style>
  <w:style w:type="character" w:customStyle="1" w:styleId="Heading6Char">
    <w:name w:val="Heading 6 Char"/>
    <w:link w:val="Heading6"/>
    <w:locked/>
    <w:rsid w:val="00A9141C"/>
    <w:rPr>
      <w:rFonts w:ascii="Cambria" w:eastAsia="MS Mincho" w:hAnsi="Cambria"/>
      <w:b/>
      <w:bCs/>
      <w:sz w:val="22"/>
      <w:szCs w:val="22"/>
      <w:lang w:eastAsia="en-GB"/>
    </w:rPr>
  </w:style>
  <w:style w:type="character" w:customStyle="1" w:styleId="Heading7Char">
    <w:name w:val="Heading 7 Char"/>
    <w:link w:val="Heading7"/>
    <w:locked/>
    <w:rsid w:val="00A9141C"/>
    <w:rPr>
      <w:rFonts w:ascii="Cambria" w:eastAsia="MS Mincho" w:hAnsi="Cambria"/>
      <w:sz w:val="22"/>
      <w:szCs w:val="22"/>
      <w:lang w:eastAsia="en-GB"/>
    </w:rPr>
  </w:style>
  <w:style w:type="character" w:customStyle="1" w:styleId="Heading8Char">
    <w:name w:val="Heading 8 Char"/>
    <w:link w:val="Heading8"/>
    <w:locked/>
    <w:rsid w:val="00A9141C"/>
    <w:rPr>
      <w:rFonts w:ascii="Cambria" w:eastAsia="MS Mincho" w:hAnsi="Cambria"/>
      <w:i/>
      <w:iCs/>
      <w:sz w:val="22"/>
      <w:szCs w:val="22"/>
      <w:lang w:eastAsia="en-GB"/>
    </w:rPr>
  </w:style>
  <w:style w:type="character" w:customStyle="1" w:styleId="Heading9Char">
    <w:name w:val="Heading 9 Char"/>
    <w:link w:val="Heading9"/>
    <w:locked/>
    <w:rsid w:val="00A9141C"/>
    <w:rPr>
      <w:rFonts w:eastAsia="MS Gothic"/>
      <w:sz w:val="22"/>
      <w:szCs w:val="22"/>
      <w:lang w:eastAsia="en-GB"/>
    </w:rPr>
  </w:style>
  <w:style w:type="paragraph" w:customStyle="1" w:styleId="List1">
    <w:name w:val="List 1"/>
    <w:basedOn w:val="Normal"/>
    <w:qFormat/>
    <w:rsid w:val="00A9141C"/>
    <w:pPr>
      <w:numPr>
        <w:numId w:val="12"/>
      </w:numPr>
      <w:spacing w:after="120"/>
      <w:jc w:val="both"/>
    </w:pPr>
    <w:rPr>
      <w:rFonts w:cs="Calibri"/>
      <w:szCs w:val="22"/>
      <w:lang w:eastAsia="ja-JP"/>
    </w:rPr>
  </w:style>
  <w:style w:type="paragraph" w:customStyle="1" w:styleId="List1indent1">
    <w:name w:val="List 1 indent 1"/>
    <w:basedOn w:val="Normal"/>
    <w:qFormat/>
    <w:rsid w:val="00A9141C"/>
    <w:pPr>
      <w:numPr>
        <w:ilvl w:val="1"/>
        <w:numId w:val="12"/>
      </w:numPr>
      <w:spacing w:after="120"/>
      <w:jc w:val="both"/>
    </w:pPr>
    <w:rPr>
      <w:rFonts w:eastAsia="Calibri" w:cs="Arial"/>
      <w:szCs w:val="22"/>
      <w:lang w:eastAsia="en-GB"/>
    </w:rPr>
  </w:style>
  <w:style w:type="paragraph" w:customStyle="1" w:styleId="List1indent1text">
    <w:name w:val="List 1 indent 1 text"/>
    <w:basedOn w:val="Normal"/>
    <w:rsid w:val="00A9141C"/>
    <w:pPr>
      <w:spacing w:after="120"/>
      <w:ind w:left="1134"/>
      <w:jc w:val="both"/>
    </w:pPr>
    <w:rPr>
      <w:rFonts w:eastAsia="Calibri" w:cs="Arial"/>
      <w:szCs w:val="22"/>
      <w:lang w:eastAsia="fr-FR"/>
    </w:rPr>
  </w:style>
  <w:style w:type="paragraph" w:customStyle="1" w:styleId="List1indent2">
    <w:name w:val="List 1 indent 2"/>
    <w:basedOn w:val="Normal"/>
    <w:rsid w:val="00A9141C"/>
    <w:pPr>
      <w:widowControl w:val="0"/>
      <w:numPr>
        <w:ilvl w:val="2"/>
        <w:numId w:val="12"/>
      </w:numPr>
      <w:autoSpaceDE w:val="0"/>
      <w:autoSpaceDN w:val="0"/>
      <w:adjustRightInd w:val="0"/>
      <w:spacing w:after="120"/>
      <w:jc w:val="both"/>
    </w:pPr>
    <w:rPr>
      <w:rFonts w:eastAsia="Calibri" w:cs="Arial"/>
      <w:sz w:val="20"/>
      <w:szCs w:val="20"/>
      <w:lang w:eastAsia="en-GB"/>
    </w:rPr>
  </w:style>
  <w:style w:type="paragraph" w:customStyle="1" w:styleId="List1indent2text">
    <w:name w:val="List 1 indent 2 text"/>
    <w:basedOn w:val="Normal"/>
    <w:rsid w:val="00A9141C"/>
    <w:pPr>
      <w:spacing w:after="60"/>
      <w:ind w:left="1701"/>
      <w:jc w:val="both"/>
    </w:pPr>
    <w:rPr>
      <w:rFonts w:eastAsia="Calibri" w:cs="Arial"/>
      <w:sz w:val="20"/>
      <w:szCs w:val="22"/>
      <w:lang w:eastAsia="en-GB"/>
    </w:rPr>
  </w:style>
  <w:style w:type="paragraph" w:customStyle="1" w:styleId="List1indenttext">
    <w:name w:val="List 1 indent text"/>
    <w:basedOn w:val="Normal"/>
    <w:rsid w:val="00A9141C"/>
    <w:pPr>
      <w:spacing w:after="120"/>
      <w:ind w:left="1134"/>
      <w:jc w:val="both"/>
    </w:pPr>
    <w:rPr>
      <w:rFonts w:eastAsia="Calibri" w:cs="Calibri"/>
      <w:szCs w:val="20"/>
      <w:lang w:eastAsia="en-GB"/>
    </w:rPr>
  </w:style>
  <w:style w:type="paragraph" w:customStyle="1" w:styleId="List1text">
    <w:name w:val="List 1 text"/>
    <w:basedOn w:val="Normal"/>
    <w:qFormat/>
    <w:rsid w:val="00A9141C"/>
    <w:pPr>
      <w:spacing w:after="120"/>
      <w:ind w:left="567"/>
      <w:jc w:val="both"/>
    </w:pPr>
    <w:rPr>
      <w:rFonts w:eastAsia="Calibri" w:cs="Arial"/>
      <w:szCs w:val="22"/>
      <w:lang w:eastAsia="en-GB"/>
    </w:rPr>
  </w:style>
  <w:style w:type="character" w:styleId="PageNumber">
    <w:name w:val="page number"/>
    <w:rsid w:val="00A9141C"/>
  </w:style>
  <w:style w:type="paragraph" w:styleId="TableofFigures">
    <w:name w:val="table of figures"/>
    <w:basedOn w:val="Normal"/>
    <w:next w:val="Normal"/>
    <w:autoRedefine/>
    <w:uiPriority w:val="99"/>
    <w:rsid w:val="00A9141C"/>
    <w:pPr>
      <w:numPr>
        <w:numId w:val="13"/>
      </w:numPr>
      <w:tabs>
        <w:tab w:val="right" w:pos="9639"/>
      </w:tabs>
      <w:spacing w:before="60" w:after="60"/>
      <w:ind w:right="284"/>
    </w:pPr>
    <w:rPr>
      <w:rFonts w:eastAsia="Times New Roman"/>
    </w:rPr>
  </w:style>
  <w:style w:type="paragraph" w:customStyle="1" w:styleId="Table">
    <w:name w:val="Table_#"/>
    <w:basedOn w:val="Normal"/>
    <w:next w:val="Normal"/>
    <w:qFormat/>
    <w:rsid w:val="00A9141C"/>
    <w:pPr>
      <w:numPr>
        <w:numId w:val="14"/>
      </w:numPr>
      <w:spacing w:before="120" w:after="120"/>
      <w:jc w:val="center"/>
    </w:pPr>
    <w:rPr>
      <w:rFonts w:eastAsia="Calibri" w:cs="Calibri"/>
      <w:i/>
      <w:szCs w:val="20"/>
      <w:lang w:eastAsia="en-GB"/>
    </w:rPr>
  </w:style>
  <w:style w:type="paragraph" w:styleId="TOC3">
    <w:name w:val="toc 3"/>
    <w:basedOn w:val="Normal"/>
    <w:next w:val="Normal"/>
    <w:uiPriority w:val="39"/>
    <w:locked/>
    <w:rsid w:val="00D86E6D"/>
    <w:pPr>
      <w:tabs>
        <w:tab w:val="left" w:pos="1701"/>
        <w:tab w:val="right" w:pos="9639"/>
      </w:tabs>
      <w:ind w:left="851"/>
    </w:pPr>
    <w:rPr>
      <w:rFonts w:eastAsia="Times New Roman"/>
      <w:sz w:val="20"/>
      <w:szCs w:val="20"/>
    </w:rPr>
  </w:style>
  <w:style w:type="paragraph" w:styleId="TOC4">
    <w:name w:val="toc 4"/>
    <w:basedOn w:val="Normal"/>
    <w:next w:val="Normal"/>
    <w:autoRedefine/>
    <w:uiPriority w:val="39"/>
    <w:locked/>
    <w:rsid w:val="00D86E6D"/>
    <w:pPr>
      <w:tabs>
        <w:tab w:val="left" w:pos="1701"/>
        <w:tab w:val="right" w:pos="9639"/>
      </w:tabs>
      <w:spacing w:before="240" w:after="240"/>
      <w:ind w:left="1701" w:hanging="1701"/>
    </w:pPr>
    <w:rPr>
      <w:rFonts w:ascii="Arial Bold" w:eastAsia="Times New Roman" w:hAnsi="Arial Bold" w:cs="Arial"/>
      <w:b/>
      <w:caps/>
      <w:noProof/>
      <w:szCs w:val="22"/>
      <w:lang w:eastAsia="en-GB"/>
    </w:rPr>
  </w:style>
  <w:style w:type="paragraph" w:styleId="TOC5">
    <w:name w:val="toc 5"/>
    <w:basedOn w:val="Normal"/>
    <w:next w:val="Normal"/>
    <w:autoRedefine/>
    <w:uiPriority w:val="39"/>
    <w:locked/>
    <w:rsid w:val="00D86E6D"/>
    <w:pPr>
      <w:tabs>
        <w:tab w:val="left" w:pos="1134"/>
        <w:tab w:val="right" w:pos="9639"/>
      </w:tabs>
      <w:spacing w:before="120" w:after="120"/>
      <w:ind w:left="1134" w:hanging="1134"/>
    </w:pPr>
    <w:rPr>
      <w:rFonts w:eastAsia="Times New Roman"/>
      <w:b/>
      <w:szCs w:val="20"/>
    </w:rPr>
  </w:style>
  <w:style w:type="paragraph" w:styleId="TOC6">
    <w:name w:val="toc 6"/>
    <w:basedOn w:val="Normal"/>
    <w:next w:val="Normal"/>
    <w:autoRedefine/>
    <w:locked/>
    <w:rsid w:val="00D86E6D"/>
    <w:pPr>
      <w:ind w:left="1100"/>
    </w:pPr>
    <w:rPr>
      <w:rFonts w:ascii="Times New Roman" w:eastAsia="Times New Roman" w:hAnsi="Times New Roman"/>
    </w:rPr>
  </w:style>
  <w:style w:type="paragraph" w:styleId="TOC7">
    <w:name w:val="toc 7"/>
    <w:basedOn w:val="Normal"/>
    <w:next w:val="Normal"/>
    <w:autoRedefine/>
    <w:locked/>
    <w:rsid w:val="00A9141C"/>
    <w:pPr>
      <w:ind w:left="1200"/>
    </w:pPr>
    <w:rPr>
      <w:rFonts w:eastAsia="Calibri" w:cs="Calibri"/>
      <w:sz w:val="20"/>
      <w:szCs w:val="20"/>
      <w:lang w:eastAsia="en-GB"/>
    </w:rPr>
  </w:style>
  <w:style w:type="paragraph" w:styleId="TOC8">
    <w:name w:val="toc 8"/>
    <w:basedOn w:val="Normal"/>
    <w:next w:val="Normal"/>
    <w:autoRedefine/>
    <w:locked/>
    <w:rsid w:val="00A9141C"/>
    <w:pPr>
      <w:ind w:left="1440"/>
    </w:pPr>
    <w:rPr>
      <w:rFonts w:eastAsia="Calibri" w:cs="Calibri"/>
      <w:sz w:val="20"/>
      <w:szCs w:val="20"/>
      <w:lang w:eastAsia="en-GB"/>
    </w:rPr>
  </w:style>
  <w:style w:type="paragraph" w:styleId="TOC9">
    <w:name w:val="toc 9"/>
    <w:basedOn w:val="Normal"/>
    <w:next w:val="Normal"/>
    <w:autoRedefine/>
    <w:locked/>
    <w:rsid w:val="00A9141C"/>
    <w:pPr>
      <w:ind w:left="1680"/>
    </w:pPr>
    <w:rPr>
      <w:rFonts w:eastAsia="Calibri" w:cs="Calibri"/>
      <w:sz w:val="20"/>
      <w:szCs w:val="20"/>
      <w:lang w:eastAsia="en-GB"/>
    </w:rPr>
  </w:style>
  <w:style w:type="character" w:styleId="CommentReference">
    <w:name w:val="annotation reference"/>
    <w:semiHidden/>
    <w:rsid w:val="00904AF8"/>
    <w:rPr>
      <w:rFonts w:cs="Times New Roman"/>
      <w:sz w:val="16"/>
      <w:szCs w:val="16"/>
    </w:rPr>
  </w:style>
  <w:style w:type="paragraph" w:styleId="CommentText">
    <w:name w:val="annotation text"/>
    <w:basedOn w:val="Normal"/>
    <w:link w:val="CommentTextChar"/>
    <w:semiHidden/>
    <w:rsid w:val="00904AF8"/>
    <w:rPr>
      <w:sz w:val="20"/>
      <w:szCs w:val="20"/>
    </w:rPr>
  </w:style>
  <w:style w:type="character" w:customStyle="1" w:styleId="CommentTextChar">
    <w:name w:val="Comment Text Char"/>
    <w:link w:val="CommentText"/>
    <w:semiHidden/>
    <w:locked/>
    <w:rsid w:val="00904AF8"/>
    <w:rPr>
      <w:rFonts w:ascii="Arial" w:eastAsia="MS ??" w:hAnsi="Arial" w:cs="Times New Roman"/>
      <w:sz w:val="20"/>
      <w:szCs w:val="20"/>
      <w:lang w:val="en-GB" w:eastAsia="en-US"/>
    </w:rPr>
  </w:style>
  <w:style w:type="paragraph" w:styleId="CommentSubject">
    <w:name w:val="annotation subject"/>
    <w:basedOn w:val="CommentText"/>
    <w:next w:val="CommentText"/>
    <w:link w:val="CommentSubjectChar"/>
    <w:semiHidden/>
    <w:rsid w:val="00904AF8"/>
    <w:rPr>
      <w:b/>
      <w:bCs/>
    </w:rPr>
  </w:style>
  <w:style w:type="character" w:customStyle="1" w:styleId="CommentSubjectChar">
    <w:name w:val="Comment Subject Char"/>
    <w:link w:val="CommentSubject"/>
    <w:semiHidden/>
    <w:locked/>
    <w:rsid w:val="00904AF8"/>
    <w:rPr>
      <w:rFonts w:ascii="Arial" w:eastAsia="MS ??" w:hAnsi="Arial" w:cs="Times New Roman"/>
      <w:b/>
      <w:bCs/>
      <w:sz w:val="20"/>
      <w:szCs w:val="20"/>
      <w:lang w:val="en-GB" w:eastAsia="en-US"/>
    </w:rPr>
  </w:style>
  <w:style w:type="character" w:styleId="Strong">
    <w:name w:val="Strong"/>
    <w:locked/>
    <w:rsid w:val="00A9141C"/>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en-GB" w:eastAsia="en-US"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lsdException w:name="heading 6" w:locked="1"/>
    <w:lsdException w:name="heading 7" w:locked="1"/>
    <w:lsdException w:name="heading 8" w:locked="1"/>
    <w:lsdException w:name="heading 9" w:locked="1"/>
    <w:lsdException w:name="toc 1" w:locked="1" w:uiPriority="39"/>
    <w:lsdException w:name="toc 2" w:locked="1" w:uiPriority="39"/>
    <w:lsdException w:name="toc 3" w:locked="1" w:uiPriority="39"/>
    <w:lsdException w:name="toc 4" w:locked="1" w:uiPriority="39"/>
    <w:lsdException w:name="toc 5" w:locked="1" w:uiPriority="39"/>
    <w:lsdException w:name="toc 6" w:locked="1"/>
    <w:lsdException w:name="toc 7" w:locked="1"/>
    <w:lsdException w:name="toc 8" w:locked="1"/>
    <w:lsdException w:name="toc 9" w:locked="1"/>
    <w:lsdException w:name="footnote text" w:locked="1"/>
    <w:lsdException w:name="header" w:locked="1"/>
    <w:lsdException w:name="footer" w:locked="1"/>
    <w:lsdException w:name="caption" w:locked="1" w:semiHidden="1" w:unhideWhenUsed="1" w:qFormat="1"/>
    <w:lsdException w:name="table of figures" w:uiPriority="99"/>
    <w:lsdException w:name="footnote reference" w:locked="1"/>
    <w:lsdException w:name="page number" w:locked="1"/>
    <w:lsdException w:name="Title" w:locked="1" w:qFormat="1"/>
    <w:lsdException w:name="Default Paragraph Font" w:locked="1" w:uiPriority="1"/>
    <w:lsdException w:name="Body Text" w:locked="1" w:qFormat="1"/>
    <w:lsdException w:name="Body Text Indent" w:locked="1"/>
    <w:lsdException w:name="Subtitle" w:locked="1" w:qFormat="1"/>
    <w:lsdException w:name="Body Text 2" w:locked="1"/>
    <w:lsdException w:name="Body Text Indent 2" w:locked="1"/>
    <w:lsdException w:name="Body Text Indent 3" w:locked="1"/>
    <w:lsdException w:name="Strong" w:locked="1"/>
    <w:lsdException w:name="Emphasis" w:locked="1"/>
    <w:lsdException w:name="No List" w:uiPriority="99"/>
    <w:lsdException w:name="Balloon Text" w:locked="1"/>
    <w:lsdException w:name="Table Grid" w:lock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A9141C"/>
    <w:rPr>
      <w:rFonts w:ascii="Arial" w:eastAsia="MS Mincho" w:hAnsi="Arial"/>
      <w:sz w:val="22"/>
      <w:szCs w:val="24"/>
    </w:rPr>
  </w:style>
  <w:style w:type="paragraph" w:styleId="Heading1">
    <w:name w:val="heading 1"/>
    <w:basedOn w:val="Normal"/>
    <w:next w:val="BodyText"/>
    <w:link w:val="Heading1Char"/>
    <w:qFormat/>
    <w:locked/>
    <w:rsid w:val="00A9141C"/>
    <w:pPr>
      <w:keepNext/>
      <w:numPr>
        <w:numId w:val="11"/>
      </w:numPr>
      <w:spacing w:before="240" w:after="240"/>
      <w:outlineLvl w:val="0"/>
    </w:pPr>
    <w:rPr>
      <w:rFonts w:eastAsia="Calibri" w:cs="Calibri"/>
      <w:b/>
      <w:caps/>
      <w:kern w:val="28"/>
      <w:sz w:val="24"/>
      <w:lang w:eastAsia="de-DE"/>
    </w:rPr>
  </w:style>
  <w:style w:type="paragraph" w:styleId="Heading2">
    <w:name w:val="heading 2"/>
    <w:basedOn w:val="Heading1"/>
    <w:next w:val="BodyText"/>
    <w:link w:val="Heading2Char"/>
    <w:qFormat/>
    <w:rsid w:val="00A9141C"/>
    <w:pPr>
      <w:numPr>
        <w:ilvl w:val="1"/>
      </w:numPr>
      <w:spacing w:before="120"/>
      <w:jc w:val="both"/>
      <w:outlineLvl w:val="1"/>
    </w:pPr>
    <w:rPr>
      <w:rFonts w:eastAsia="MS Mincho" w:cs="Times New Roman"/>
      <w:caps w:val="0"/>
      <w:szCs w:val="20"/>
    </w:rPr>
  </w:style>
  <w:style w:type="paragraph" w:styleId="Heading3">
    <w:name w:val="heading 3"/>
    <w:basedOn w:val="Normal"/>
    <w:next w:val="BodyText"/>
    <w:link w:val="Heading3Char"/>
    <w:qFormat/>
    <w:locked/>
    <w:rsid w:val="00A9141C"/>
    <w:pPr>
      <w:keepNext/>
      <w:numPr>
        <w:ilvl w:val="2"/>
        <w:numId w:val="11"/>
      </w:numPr>
      <w:tabs>
        <w:tab w:val="clear" w:pos="1702"/>
        <w:tab w:val="num" w:pos="992"/>
      </w:tabs>
      <w:spacing w:before="120" w:after="120"/>
      <w:ind w:left="0"/>
      <w:outlineLvl w:val="2"/>
    </w:pPr>
    <w:rPr>
      <w:rFonts w:eastAsia="Calibri" w:cs="Calibri"/>
      <w:sz w:val="24"/>
      <w:szCs w:val="20"/>
      <w:lang w:eastAsia="de-DE"/>
    </w:rPr>
  </w:style>
  <w:style w:type="paragraph" w:styleId="Heading4">
    <w:name w:val="heading 4"/>
    <w:basedOn w:val="Normal"/>
    <w:next w:val="BodyTextIndent"/>
    <w:link w:val="Heading4Char"/>
    <w:qFormat/>
    <w:locked/>
    <w:rsid w:val="00A9141C"/>
    <w:pPr>
      <w:keepNext/>
      <w:numPr>
        <w:ilvl w:val="3"/>
        <w:numId w:val="11"/>
      </w:numPr>
      <w:spacing w:before="120" w:after="120"/>
      <w:outlineLvl w:val="3"/>
    </w:pPr>
    <w:rPr>
      <w:rFonts w:eastAsia="Calibri" w:cs="Calibri"/>
      <w:sz w:val="24"/>
      <w:szCs w:val="20"/>
      <w:lang w:val="en-US" w:eastAsia="de-DE"/>
    </w:rPr>
  </w:style>
  <w:style w:type="paragraph" w:styleId="Heading5">
    <w:name w:val="heading 5"/>
    <w:basedOn w:val="Normal"/>
    <w:next w:val="Normal"/>
    <w:link w:val="Heading5Char"/>
    <w:locked/>
    <w:rsid w:val="00A9141C"/>
    <w:pPr>
      <w:numPr>
        <w:ilvl w:val="4"/>
        <w:numId w:val="11"/>
      </w:numPr>
      <w:spacing w:before="240" w:after="120"/>
      <w:outlineLvl w:val="4"/>
    </w:pPr>
    <w:rPr>
      <w:rFonts w:eastAsia="Calibri" w:cs="Calibri"/>
      <w:szCs w:val="20"/>
      <w:lang w:val="de-DE" w:eastAsia="de-DE"/>
    </w:rPr>
  </w:style>
  <w:style w:type="paragraph" w:styleId="Heading6">
    <w:name w:val="heading 6"/>
    <w:basedOn w:val="Normal"/>
    <w:next w:val="Normal"/>
    <w:link w:val="Heading6Char"/>
    <w:unhideWhenUsed/>
    <w:locked/>
    <w:rsid w:val="00A9141C"/>
    <w:pPr>
      <w:numPr>
        <w:ilvl w:val="5"/>
        <w:numId w:val="11"/>
      </w:numPr>
      <w:spacing w:before="240" w:after="60"/>
      <w:outlineLvl w:val="5"/>
    </w:pPr>
    <w:rPr>
      <w:rFonts w:ascii="Cambria" w:hAnsi="Cambria"/>
      <w:b/>
      <w:bCs/>
      <w:szCs w:val="22"/>
      <w:lang w:eastAsia="en-GB"/>
    </w:rPr>
  </w:style>
  <w:style w:type="paragraph" w:styleId="Heading7">
    <w:name w:val="heading 7"/>
    <w:basedOn w:val="Normal"/>
    <w:next w:val="Normal"/>
    <w:link w:val="Heading7Char"/>
    <w:unhideWhenUsed/>
    <w:locked/>
    <w:rsid w:val="00A9141C"/>
    <w:pPr>
      <w:numPr>
        <w:ilvl w:val="6"/>
        <w:numId w:val="11"/>
      </w:numPr>
      <w:spacing w:before="240" w:after="60"/>
      <w:outlineLvl w:val="6"/>
    </w:pPr>
    <w:rPr>
      <w:rFonts w:ascii="Cambria" w:hAnsi="Cambria"/>
      <w:szCs w:val="22"/>
      <w:lang w:eastAsia="en-GB"/>
    </w:rPr>
  </w:style>
  <w:style w:type="paragraph" w:styleId="Heading8">
    <w:name w:val="heading 8"/>
    <w:basedOn w:val="Normal"/>
    <w:next w:val="Normal"/>
    <w:link w:val="Heading8Char"/>
    <w:unhideWhenUsed/>
    <w:locked/>
    <w:rsid w:val="00A9141C"/>
    <w:pPr>
      <w:numPr>
        <w:ilvl w:val="7"/>
        <w:numId w:val="11"/>
      </w:numPr>
      <w:spacing w:before="240" w:after="60"/>
      <w:outlineLvl w:val="7"/>
    </w:pPr>
    <w:rPr>
      <w:rFonts w:ascii="Cambria" w:hAnsi="Cambria"/>
      <w:i/>
      <w:iCs/>
      <w:szCs w:val="22"/>
      <w:lang w:eastAsia="en-GB"/>
    </w:rPr>
  </w:style>
  <w:style w:type="paragraph" w:styleId="Heading9">
    <w:name w:val="heading 9"/>
    <w:basedOn w:val="Normal"/>
    <w:next w:val="Normal"/>
    <w:link w:val="Heading9Char"/>
    <w:unhideWhenUsed/>
    <w:locked/>
    <w:rsid w:val="00A9141C"/>
    <w:pPr>
      <w:numPr>
        <w:ilvl w:val="8"/>
        <w:numId w:val="11"/>
      </w:numPr>
      <w:spacing w:before="240" w:after="60"/>
      <w:outlineLvl w:val="8"/>
    </w:pPr>
    <w:rPr>
      <w:rFonts w:ascii="Calibri" w:eastAsia="MS Gothic" w:hAnsi="Calibri"/>
      <w:szCs w:val="22"/>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locked/>
    <w:rsid w:val="00A9141C"/>
    <w:rPr>
      <w:rFonts w:ascii="Arial" w:eastAsia="MS Mincho" w:hAnsi="Arial"/>
      <w:b/>
      <w:kern w:val="28"/>
      <w:sz w:val="24"/>
      <w:lang w:eastAsia="de-DE"/>
    </w:rPr>
  </w:style>
  <w:style w:type="paragraph" w:customStyle="1" w:styleId="CM12">
    <w:name w:val="CM12"/>
    <w:basedOn w:val="Normal"/>
    <w:next w:val="Normal"/>
    <w:rsid w:val="00083290"/>
    <w:pPr>
      <w:widowControl w:val="0"/>
      <w:autoSpaceDE w:val="0"/>
      <w:autoSpaceDN w:val="0"/>
      <w:adjustRightInd w:val="0"/>
    </w:pPr>
    <w:rPr>
      <w:rFonts w:cs="Arial"/>
      <w:sz w:val="24"/>
    </w:rPr>
  </w:style>
  <w:style w:type="paragraph" w:customStyle="1" w:styleId="CM13">
    <w:name w:val="CM13"/>
    <w:basedOn w:val="Normal"/>
    <w:next w:val="Normal"/>
    <w:rsid w:val="00083290"/>
    <w:pPr>
      <w:widowControl w:val="0"/>
      <w:autoSpaceDE w:val="0"/>
      <w:autoSpaceDN w:val="0"/>
      <w:adjustRightInd w:val="0"/>
    </w:pPr>
    <w:rPr>
      <w:rFonts w:cs="Arial"/>
      <w:sz w:val="24"/>
    </w:rPr>
  </w:style>
  <w:style w:type="paragraph" w:styleId="BalloonText">
    <w:name w:val="Balloon Text"/>
    <w:basedOn w:val="Normal"/>
    <w:link w:val="BalloonTextChar"/>
    <w:semiHidden/>
    <w:rsid w:val="00A9141C"/>
    <w:rPr>
      <w:rFonts w:ascii="Tahoma" w:eastAsia="Calibri" w:hAnsi="Tahoma" w:cs="Tahoma"/>
      <w:sz w:val="16"/>
      <w:szCs w:val="16"/>
      <w:lang w:eastAsia="en-GB"/>
    </w:rPr>
  </w:style>
  <w:style w:type="character" w:customStyle="1" w:styleId="BalloonTextChar">
    <w:name w:val="Balloon Text Char"/>
    <w:link w:val="BalloonText"/>
    <w:semiHidden/>
    <w:locked/>
    <w:rsid w:val="00A9141C"/>
    <w:rPr>
      <w:rFonts w:ascii="Tahoma" w:eastAsia="Calibri" w:hAnsi="Tahoma" w:cs="Tahoma"/>
      <w:sz w:val="16"/>
      <w:szCs w:val="16"/>
      <w:lang w:val="en-GB" w:eastAsia="en-GB"/>
    </w:rPr>
  </w:style>
  <w:style w:type="paragraph" w:customStyle="1" w:styleId="CM14">
    <w:name w:val="CM14"/>
    <w:basedOn w:val="Normal"/>
    <w:next w:val="Normal"/>
    <w:rsid w:val="00083290"/>
    <w:pPr>
      <w:widowControl w:val="0"/>
      <w:autoSpaceDE w:val="0"/>
      <w:autoSpaceDN w:val="0"/>
      <w:adjustRightInd w:val="0"/>
    </w:pPr>
    <w:rPr>
      <w:rFonts w:cs="Arial"/>
      <w:sz w:val="24"/>
    </w:rPr>
  </w:style>
  <w:style w:type="paragraph" w:customStyle="1" w:styleId="CM15">
    <w:name w:val="CM15"/>
    <w:basedOn w:val="Normal"/>
    <w:next w:val="Normal"/>
    <w:rsid w:val="00083290"/>
    <w:pPr>
      <w:widowControl w:val="0"/>
      <w:autoSpaceDE w:val="0"/>
      <w:autoSpaceDN w:val="0"/>
      <w:adjustRightInd w:val="0"/>
    </w:pPr>
    <w:rPr>
      <w:rFonts w:cs="Arial"/>
      <w:sz w:val="24"/>
    </w:rPr>
  </w:style>
  <w:style w:type="paragraph" w:customStyle="1" w:styleId="CM2">
    <w:name w:val="CM2"/>
    <w:basedOn w:val="Normal"/>
    <w:next w:val="Normal"/>
    <w:rsid w:val="00083290"/>
    <w:pPr>
      <w:widowControl w:val="0"/>
      <w:autoSpaceDE w:val="0"/>
      <w:autoSpaceDN w:val="0"/>
      <w:adjustRightInd w:val="0"/>
    </w:pPr>
    <w:rPr>
      <w:rFonts w:cs="Arial"/>
      <w:sz w:val="24"/>
    </w:rPr>
  </w:style>
  <w:style w:type="paragraph" w:customStyle="1" w:styleId="CM1">
    <w:name w:val="CM1"/>
    <w:basedOn w:val="Normal"/>
    <w:next w:val="Normal"/>
    <w:rsid w:val="000F3B88"/>
    <w:pPr>
      <w:widowControl w:val="0"/>
      <w:autoSpaceDE w:val="0"/>
      <w:autoSpaceDN w:val="0"/>
      <w:adjustRightInd w:val="0"/>
      <w:spacing w:line="268" w:lineRule="atLeast"/>
    </w:pPr>
    <w:rPr>
      <w:rFonts w:cs="Arial"/>
      <w:sz w:val="24"/>
    </w:rPr>
  </w:style>
  <w:style w:type="paragraph" w:customStyle="1" w:styleId="Default">
    <w:name w:val="Default"/>
    <w:rsid w:val="000F3B88"/>
    <w:pPr>
      <w:widowControl w:val="0"/>
      <w:autoSpaceDE w:val="0"/>
      <w:autoSpaceDN w:val="0"/>
      <w:adjustRightInd w:val="0"/>
    </w:pPr>
    <w:rPr>
      <w:rFonts w:ascii="Arial" w:hAnsi="Arial" w:cs="Arial"/>
      <w:color w:val="000000"/>
      <w:sz w:val="24"/>
      <w:szCs w:val="24"/>
      <w:lang w:eastAsia="en-GB"/>
    </w:rPr>
  </w:style>
  <w:style w:type="paragraph" w:customStyle="1" w:styleId="CM6">
    <w:name w:val="CM6"/>
    <w:basedOn w:val="Default"/>
    <w:next w:val="Default"/>
    <w:rsid w:val="002D3275"/>
    <w:pPr>
      <w:spacing w:line="273" w:lineRule="atLeast"/>
    </w:pPr>
    <w:rPr>
      <w:color w:val="auto"/>
    </w:rPr>
  </w:style>
  <w:style w:type="paragraph" w:styleId="ListParagraph">
    <w:name w:val="List Paragraph"/>
    <w:basedOn w:val="Normal"/>
    <w:rsid w:val="005E4A4C"/>
    <w:pPr>
      <w:ind w:left="720"/>
      <w:contextualSpacing/>
    </w:pPr>
  </w:style>
  <w:style w:type="paragraph" w:styleId="NoSpacing">
    <w:name w:val="No Spacing"/>
    <w:rsid w:val="009A4B55"/>
    <w:rPr>
      <w:sz w:val="22"/>
      <w:szCs w:val="22"/>
      <w:lang w:eastAsia="en-GB"/>
    </w:rPr>
  </w:style>
  <w:style w:type="paragraph" w:styleId="Header">
    <w:name w:val="header"/>
    <w:basedOn w:val="Normal"/>
    <w:link w:val="HeaderChar"/>
    <w:rsid w:val="00A9141C"/>
    <w:pPr>
      <w:tabs>
        <w:tab w:val="center" w:pos="4820"/>
        <w:tab w:val="right" w:pos="9639"/>
      </w:tabs>
    </w:pPr>
    <w:rPr>
      <w:rFonts w:eastAsia="Calibri" w:cs="Calibri"/>
      <w:szCs w:val="22"/>
      <w:lang w:eastAsia="en-GB"/>
    </w:rPr>
  </w:style>
  <w:style w:type="character" w:customStyle="1" w:styleId="HeaderChar">
    <w:name w:val="Header Char"/>
    <w:link w:val="Header"/>
    <w:locked/>
    <w:rsid w:val="00A9141C"/>
    <w:rPr>
      <w:rFonts w:ascii="Arial" w:eastAsia="Calibri" w:hAnsi="Arial" w:cs="Calibri"/>
      <w:sz w:val="22"/>
      <w:szCs w:val="22"/>
      <w:lang w:val="en-GB" w:eastAsia="en-GB"/>
    </w:rPr>
  </w:style>
  <w:style w:type="paragraph" w:styleId="Footer">
    <w:name w:val="footer"/>
    <w:basedOn w:val="Normal"/>
    <w:link w:val="FooterChar"/>
    <w:rsid w:val="00A9141C"/>
    <w:pPr>
      <w:tabs>
        <w:tab w:val="center" w:pos="4820"/>
        <w:tab w:val="right" w:pos="9639"/>
      </w:tabs>
    </w:pPr>
    <w:rPr>
      <w:rFonts w:eastAsia="Calibri" w:cs="Calibri"/>
      <w:szCs w:val="22"/>
      <w:lang w:eastAsia="en-GB"/>
    </w:rPr>
  </w:style>
  <w:style w:type="character" w:customStyle="1" w:styleId="FooterChar">
    <w:name w:val="Footer Char"/>
    <w:link w:val="Footer"/>
    <w:locked/>
    <w:rsid w:val="00A9141C"/>
    <w:rPr>
      <w:rFonts w:ascii="Arial" w:eastAsia="Calibri" w:hAnsi="Arial" w:cs="Calibri"/>
      <w:sz w:val="22"/>
      <w:szCs w:val="22"/>
      <w:lang w:val="en-GB" w:eastAsia="en-GB"/>
    </w:rPr>
  </w:style>
  <w:style w:type="paragraph" w:styleId="BodyTextIndent">
    <w:name w:val="Body Text Indent"/>
    <w:basedOn w:val="Normal"/>
    <w:link w:val="BodyTextIndentChar"/>
    <w:rsid w:val="00A9141C"/>
    <w:pPr>
      <w:spacing w:after="120"/>
      <w:ind w:left="567"/>
    </w:pPr>
    <w:rPr>
      <w:rFonts w:eastAsia="Calibri" w:cs="Calibri"/>
      <w:szCs w:val="22"/>
      <w:lang w:eastAsia="en-GB"/>
    </w:rPr>
  </w:style>
  <w:style w:type="character" w:customStyle="1" w:styleId="BodyTextIndentChar">
    <w:name w:val="Body Text Indent Char"/>
    <w:link w:val="BodyTextIndent"/>
    <w:locked/>
    <w:rsid w:val="00A9141C"/>
    <w:rPr>
      <w:rFonts w:ascii="Arial" w:eastAsia="Calibri" w:hAnsi="Arial" w:cs="Calibri"/>
      <w:sz w:val="22"/>
      <w:szCs w:val="22"/>
      <w:lang w:val="en-GB" w:eastAsia="en-GB"/>
    </w:rPr>
  </w:style>
  <w:style w:type="paragraph" w:styleId="BodyTextIndent2">
    <w:name w:val="Body Text Indent 2"/>
    <w:basedOn w:val="Normal"/>
    <w:link w:val="BodyTextIndent2Char"/>
    <w:rsid w:val="00A9141C"/>
    <w:pPr>
      <w:spacing w:after="120"/>
      <w:ind w:left="1134"/>
      <w:jc w:val="both"/>
    </w:pPr>
    <w:rPr>
      <w:rFonts w:eastAsia="Calibri" w:cs="Calibri"/>
      <w:szCs w:val="22"/>
      <w:lang w:eastAsia="de-DE"/>
    </w:rPr>
  </w:style>
  <w:style w:type="character" w:customStyle="1" w:styleId="BodyTextIndent2Char">
    <w:name w:val="Body Text Indent 2 Char"/>
    <w:link w:val="BodyTextIndent2"/>
    <w:locked/>
    <w:rsid w:val="00A9141C"/>
    <w:rPr>
      <w:rFonts w:ascii="Arial" w:eastAsia="Calibri" w:hAnsi="Arial" w:cs="Calibri"/>
      <w:sz w:val="22"/>
      <w:szCs w:val="22"/>
      <w:lang w:val="en-GB" w:eastAsia="de-DE"/>
    </w:rPr>
  </w:style>
  <w:style w:type="paragraph" w:styleId="BodyTextIndent3">
    <w:name w:val="Body Text Indent 3"/>
    <w:basedOn w:val="Normal"/>
    <w:link w:val="BodyTextIndent3Char"/>
    <w:rsid w:val="00314708"/>
    <w:pPr>
      <w:widowControl w:val="0"/>
      <w:tabs>
        <w:tab w:val="left" w:pos="-1440"/>
      </w:tabs>
      <w:autoSpaceDE w:val="0"/>
      <w:autoSpaceDN w:val="0"/>
      <w:adjustRightInd w:val="0"/>
      <w:ind w:left="1134" w:hanging="1134"/>
      <w:jc w:val="both"/>
    </w:pPr>
    <w:rPr>
      <w:rFonts w:ascii="Times New Roman" w:hAnsi="Times New Roman"/>
      <w:sz w:val="20"/>
      <w:szCs w:val="20"/>
    </w:rPr>
  </w:style>
  <w:style w:type="character" w:customStyle="1" w:styleId="BodyTextIndent3Char">
    <w:name w:val="Body Text Indent 3 Char"/>
    <w:link w:val="BodyTextIndent3"/>
    <w:locked/>
    <w:rsid w:val="00314708"/>
    <w:rPr>
      <w:rFonts w:ascii="Times New Roman" w:hAnsi="Times New Roman" w:cs="Times New Roman"/>
      <w:sz w:val="20"/>
      <w:szCs w:val="20"/>
    </w:rPr>
  </w:style>
  <w:style w:type="paragraph" w:styleId="Title">
    <w:name w:val="Title"/>
    <w:basedOn w:val="Normal"/>
    <w:link w:val="TitleChar"/>
    <w:qFormat/>
    <w:rsid w:val="00A9141C"/>
    <w:pPr>
      <w:spacing w:before="120" w:after="240"/>
      <w:jc w:val="center"/>
      <w:outlineLvl w:val="0"/>
    </w:pPr>
    <w:rPr>
      <w:rFonts w:eastAsia="Calibri" w:cs="Arial"/>
      <w:b/>
      <w:bCs/>
      <w:kern w:val="28"/>
      <w:sz w:val="32"/>
      <w:szCs w:val="32"/>
      <w:lang w:eastAsia="en-GB"/>
    </w:rPr>
  </w:style>
  <w:style w:type="character" w:customStyle="1" w:styleId="TitleChar">
    <w:name w:val="Title Char"/>
    <w:link w:val="Title"/>
    <w:locked/>
    <w:rsid w:val="00A9141C"/>
    <w:rPr>
      <w:rFonts w:ascii="Arial" w:eastAsia="Calibri" w:hAnsi="Arial" w:cs="Arial"/>
      <w:b/>
      <w:bCs/>
      <w:kern w:val="28"/>
      <w:sz w:val="32"/>
      <w:szCs w:val="32"/>
      <w:lang w:val="en-GB" w:eastAsia="en-GB"/>
    </w:rPr>
  </w:style>
  <w:style w:type="paragraph" w:styleId="BodyText">
    <w:name w:val="Body Text"/>
    <w:basedOn w:val="Normal"/>
    <w:link w:val="BodyTextChar"/>
    <w:qFormat/>
    <w:rsid w:val="00A9141C"/>
    <w:pPr>
      <w:spacing w:after="120"/>
      <w:jc w:val="both"/>
    </w:pPr>
    <w:rPr>
      <w:rFonts w:eastAsia="Calibri" w:cs="Calibri"/>
      <w:szCs w:val="22"/>
      <w:lang w:eastAsia="en-GB"/>
    </w:rPr>
  </w:style>
  <w:style w:type="character" w:customStyle="1" w:styleId="BodyTextChar">
    <w:name w:val="Body Text Char"/>
    <w:link w:val="BodyText"/>
    <w:locked/>
    <w:rsid w:val="00A9141C"/>
    <w:rPr>
      <w:rFonts w:ascii="Arial" w:eastAsia="Calibri" w:hAnsi="Arial" w:cs="Calibri"/>
      <w:sz w:val="22"/>
      <w:szCs w:val="22"/>
      <w:lang w:val="en-GB" w:eastAsia="en-GB"/>
    </w:rPr>
  </w:style>
  <w:style w:type="character" w:styleId="FootnoteReference">
    <w:name w:val="footnote reference"/>
    <w:rsid w:val="00A9141C"/>
    <w:rPr>
      <w:rFonts w:ascii="Arial" w:hAnsi="Arial"/>
      <w:caps w:val="0"/>
      <w:smallCaps w:val="0"/>
      <w:strike w:val="0"/>
      <w:dstrike w:val="0"/>
      <w:vanish w:val="0"/>
      <w:sz w:val="16"/>
      <w:szCs w:val="16"/>
      <w:vertAlign w:val="superscript"/>
    </w:rPr>
  </w:style>
  <w:style w:type="paragraph" w:styleId="FootnoteText">
    <w:name w:val="footnote text"/>
    <w:basedOn w:val="Normal"/>
    <w:link w:val="FootnoteTextChar"/>
    <w:rsid w:val="00A9141C"/>
    <w:pPr>
      <w:tabs>
        <w:tab w:val="left" w:pos="284"/>
      </w:tabs>
      <w:ind w:left="284" w:hanging="284"/>
    </w:pPr>
    <w:rPr>
      <w:rFonts w:eastAsia="Times New Roman"/>
      <w:sz w:val="18"/>
      <w:szCs w:val="20"/>
    </w:rPr>
  </w:style>
  <w:style w:type="character" w:customStyle="1" w:styleId="FootnoteTextChar">
    <w:name w:val="Footnote Text Char"/>
    <w:link w:val="FootnoteText"/>
    <w:locked/>
    <w:rsid w:val="00A9141C"/>
    <w:rPr>
      <w:rFonts w:ascii="Arial" w:hAnsi="Arial"/>
      <w:sz w:val="18"/>
      <w:lang w:val="en-GB"/>
    </w:rPr>
  </w:style>
  <w:style w:type="character" w:styleId="Hyperlink">
    <w:name w:val="Hyperlink"/>
    <w:rsid w:val="00FA1A59"/>
    <w:rPr>
      <w:rFonts w:cs="Times New Roman"/>
      <w:color w:val="0000FF"/>
      <w:u w:val="single"/>
    </w:rPr>
  </w:style>
  <w:style w:type="character" w:customStyle="1" w:styleId="Heading1Char">
    <w:name w:val="Heading 1 Char"/>
    <w:link w:val="Heading1"/>
    <w:locked/>
    <w:rsid w:val="00A9141C"/>
    <w:rPr>
      <w:rFonts w:ascii="Arial" w:eastAsia="Calibri" w:hAnsi="Arial" w:cs="Calibri"/>
      <w:b/>
      <w:caps/>
      <w:kern w:val="28"/>
      <w:sz w:val="24"/>
      <w:szCs w:val="24"/>
      <w:lang w:eastAsia="de-DE"/>
    </w:rPr>
  </w:style>
  <w:style w:type="paragraph" w:styleId="TOC1">
    <w:name w:val="toc 1"/>
    <w:basedOn w:val="Normal"/>
    <w:next w:val="Normal"/>
    <w:autoRedefine/>
    <w:uiPriority w:val="39"/>
    <w:locked/>
    <w:rsid w:val="00D86E6D"/>
    <w:pPr>
      <w:tabs>
        <w:tab w:val="left" w:pos="567"/>
        <w:tab w:val="right" w:pos="9639"/>
      </w:tabs>
      <w:spacing w:before="120"/>
      <w:ind w:left="567" w:right="142" w:hanging="567"/>
      <w:jc w:val="both"/>
    </w:pPr>
    <w:rPr>
      <w:rFonts w:eastAsia="Times New Roman" w:cs="Arial"/>
      <w:b/>
      <w:bCs/>
      <w:caps/>
    </w:rPr>
  </w:style>
  <w:style w:type="paragraph" w:styleId="TOC2">
    <w:name w:val="toc 2"/>
    <w:basedOn w:val="Normal"/>
    <w:next w:val="Normal"/>
    <w:uiPriority w:val="39"/>
    <w:locked/>
    <w:rsid w:val="00D86E6D"/>
    <w:pPr>
      <w:tabs>
        <w:tab w:val="left" w:pos="851"/>
        <w:tab w:val="right" w:pos="9639"/>
      </w:tabs>
      <w:spacing w:before="120" w:after="120"/>
    </w:pPr>
    <w:rPr>
      <w:rFonts w:eastAsia="Times New Roman"/>
      <w:bCs/>
      <w:szCs w:val="20"/>
    </w:rPr>
  </w:style>
  <w:style w:type="character" w:customStyle="1" w:styleId="Heading3Char">
    <w:name w:val="Heading 3 Char"/>
    <w:link w:val="Heading3"/>
    <w:locked/>
    <w:rsid w:val="00A9141C"/>
    <w:rPr>
      <w:rFonts w:ascii="Arial" w:eastAsia="Calibri" w:hAnsi="Arial" w:cs="Calibri"/>
      <w:sz w:val="24"/>
      <w:lang w:eastAsia="de-DE"/>
    </w:rPr>
  </w:style>
  <w:style w:type="paragraph" w:customStyle="1" w:styleId="Lesson">
    <w:name w:val="Lesson"/>
    <w:basedOn w:val="Normal"/>
    <w:rsid w:val="000B7B92"/>
    <w:pPr>
      <w:tabs>
        <w:tab w:val="left" w:pos="1134"/>
      </w:tabs>
      <w:spacing w:before="120" w:after="120"/>
      <w:ind w:left="1134" w:hanging="1134"/>
    </w:pPr>
    <w:rPr>
      <w:rFonts w:cs="Arial"/>
      <w:u w:val="single"/>
    </w:rPr>
  </w:style>
  <w:style w:type="character" w:customStyle="1" w:styleId="Heading4Char">
    <w:name w:val="Heading 4 Char"/>
    <w:link w:val="Heading4"/>
    <w:locked/>
    <w:rsid w:val="00A9141C"/>
    <w:rPr>
      <w:rFonts w:ascii="Arial" w:eastAsia="Calibri" w:hAnsi="Arial" w:cs="Calibri"/>
      <w:sz w:val="24"/>
      <w:lang w:val="en-US" w:eastAsia="de-DE"/>
    </w:rPr>
  </w:style>
  <w:style w:type="character" w:styleId="IntenseEmphasis">
    <w:name w:val="Intense Emphasis"/>
    <w:rsid w:val="00080131"/>
    <w:rPr>
      <w:rFonts w:cs="Times New Roman"/>
      <w:b/>
      <w:bCs/>
      <w:i/>
      <w:iCs/>
      <w:color w:val="4F81BD"/>
    </w:rPr>
  </w:style>
  <w:style w:type="paragraph" w:customStyle="1" w:styleId="Annex">
    <w:name w:val="Annex"/>
    <w:basedOn w:val="Heading1"/>
    <w:next w:val="Normal"/>
    <w:autoRedefine/>
    <w:rsid w:val="00A9141C"/>
    <w:pPr>
      <w:numPr>
        <w:numId w:val="2"/>
      </w:numPr>
      <w:jc w:val="both"/>
    </w:pPr>
    <w:rPr>
      <w:bCs/>
      <w:caps w:val="0"/>
      <w:snapToGrid w:val="0"/>
    </w:rPr>
  </w:style>
  <w:style w:type="paragraph" w:customStyle="1" w:styleId="AnnexFigure">
    <w:name w:val="Annex Figure"/>
    <w:basedOn w:val="Normal"/>
    <w:next w:val="Normal"/>
    <w:rsid w:val="00A9141C"/>
    <w:pPr>
      <w:numPr>
        <w:numId w:val="3"/>
      </w:numPr>
      <w:spacing w:before="120" w:after="120"/>
      <w:jc w:val="center"/>
    </w:pPr>
    <w:rPr>
      <w:rFonts w:eastAsia="Calibri" w:cs="Calibri"/>
      <w:i/>
      <w:szCs w:val="22"/>
      <w:lang w:eastAsia="en-GB"/>
    </w:rPr>
  </w:style>
  <w:style w:type="paragraph" w:customStyle="1" w:styleId="AnnexHead1">
    <w:name w:val="Annex Head 1"/>
    <w:basedOn w:val="Normal"/>
    <w:next w:val="Normal"/>
    <w:rsid w:val="00A9141C"/>
    <w:pPr>
      <w:numPr>
        <w:numId w:val="4"/>
      </w:numPr>
    </w:pPr>
    <w:rPr>
      <w:rFonts w:eastAsia="Calibri" w:cs="Calibri"/>
      <w:b/>
      <w:caps/>
      <w:sz w:val="28"/>
      <w:szCs w:val="22"/>
      <w:lang w:eastAsia="en-GB"/>
    </w:rPr>
  </w:style>
  <w:style w:type="paragraph" w:customStyle="1" w:styleId="AnnexHead2">
    <w:name w:val="Annex Head 2"/>
    <w:basedOn w:val="Normal"/>
    <w:next w:val="Normal"/>
    <w:rsid w:val="00A9141C"/>
    <w:pPr>
      <w:numPr>
        <w:ilvl w:val="1"/>
        <w:numId w:val="4"/>
      </w:numPr>
    </w:pPr>
    <w:rPr>
      <w:rFonts w:eastAsia="Calibri" w:cs="Calibri"/>
      <w:b/>
      <w:szCs w:val="22"/>
      <w:lang w:eastAsia="en-GB"/>
    </w:rPr>
  </w:style>
  <w:style w:type="paragraph" w:customStyle="1" w:styleId="AnnexHead3">
    <w:name w:val="Annex Head 3"/>
    <w:basedOn w:val="Normal"/>
    <w:next w:val="Normal"/>
    <w:rsid w:val="00A9141C"/>
    <w:pPr>
      <w:numPr>
        <w:ilvl w:val="2"/>
        <w:numId w:val="4"/>
      </w:numPr>
    </w:pPr>
    <w:rPr>
      <w:rFonts w:eastAsia="Calibri" w:cs="Calibri"/>
      <w:b/>
      <w:szCs w:val="22"/>
      <w:lang w:eastAsia="en-GB"/>
    </w:rPr>
  </w:style>
  <w:style w:type="paragraph" w:customStyle="1" w:styleId="AnnexHead4">
    <w:name w:val="Annex Head 4"/>
    <w:basedOn w:val="Normal"/>
    <w:next w:val="Normal"/>
    <w:rsid w:val="00A9141C"/>
    <w:pPr>
      <w:numPr>
        <w:ilvl w:val="3"/>
        <w:numId w:val="4"/>
      </w:numPr>
    </w:pPr>
    <w:rPr>
      <w:rFonts w:eastAsia="Calibri" w:cs="Calibri"/>
      <w:szCs w:val="22"/>
      <w:lang w:eastAsia="en-GB"/>
    </w:rPr>
  </w:style>
  <w:style w:type="paragraph" w:customStyle="1" w:styleId="AnnexHeading1">
    <w:name w:val="Annex Heading 1"/>
    <w:basedOn w:val="Normal"/>
    <w:next w:val="BodyText"/>
    <w:rsid w:val="00A9141C"/>
    <w:pPr>
      <w:numPr>
        <w:numId w:val="5"/>
      </w:numPr>
      <w:spacing w:before="120" w:after="120"/>
    </w:pPr>
    <w:rPr>
      <w:rFonts w:eastAsia="Calibri" w:cs="Arial"/>
      <w:b/>
      <w:caps/>
      <w:sz w:val="24"/>
      <w:szCs w:val="22"/>
      <w:lang w:eastAsia="en-GB"/>
    </w:rPr>
  </w:style>
  <w:style w:type="paragraph" w:customStyle="1" w:styleId="AnnexHeading2">
    <w:name w:val="Annex Heading 2"/>
    <w:basedOn w:val="Normal"/>
    <w:next w:val="BodyText"/>
    <w:rsid w:val="00A9141C"/>
    <w:pPr>
      <w:numPr>
        <w:ilvl w:val="1"/>
        <w:numId w:val="5"/>
      </w:numPr>
      <w:spacing w:before="120" w:after="120"/>
    </w:pPr>
    <w:rPr>
      <w:rFonts w:eastAsia="Calibri" w:cs="Arial"/>
      <w:b/>
      <w:szCs w:val="22"/>
      <w:lang w:eastAsia="en-GB"/>
    </w:rPr>
  </w:style>
  <w:style w:type="paragraph" w:customStyle="1" w:styleId="AnnexHeading3">
    <w:name w:val="Annex Heading 3"/>
    <w:basedOn w:val="Normal"/>
    <w:next w:val="Normal"/>
    <w:rsid w:val="00A9141C"/>
    <w:pPr>
      <w:numPr>
        <w:ilvl w:val="2"/>
        <w:numId w:val="5"/>
      </w:numPr>
      <w:spacing w:before="120" w:after="120"/>
    </w:pPr>
    <w:rPr>
      <w:rFonts w:eastAsia="Calibri" w:cs="Arial"/>
      <w:szCs w:val="22"/>
      <w:lang w:eastAsia="en-GB"/>
    </w:rPr>
  </w:style>
  <w:style w:type="paragraph" w:customStyle="1" w:styleId="AnnexHeading4">
    <w:name w:val="Annex Heading 4"/>
    <w:basedOn w:val="Normal"/>
    <w:next w:val="BodyText"/>
    <w:rsid w:val="00A9141C"/>
    <w:pPr>
      <w:numPr>
        <w:ilvl w:val="3"/>
        <w:numId w:val="5"/>
      </w:numPr>
      <w:spacing w:before="120" w:after="120"/>
    </w:pPr>
    <w:rPr>
      <w:rFonts w:eastAsia="Calibri" w:cs="Arial"/>
      <w:szCs w:val="22"/>
      <w:lang w:eastAsia="en-GB"/>
    </w:rPr>
  </w:style>
  <w:style w:type="paragraph" w:customStyle="1" w:styleId="AnnexTable">
    <w:name w:val="Annex Table"/>
    <w:basedOn w:val="Normal"/>
    <w:next w:val="Normal"/>
    <w:rsid w:val="00A9141C"/>
    <w:pPr>
      <w:numPr>
        <w:numId w:val="6"/>
      </w:numPr>
      <w:tabs>
        <w:tab w:val="left" w:pos="1418"/>
      </w:tabs>
      <w:spacing w:before="120" w:after="120"/>
      <w:jc w:val="center"/>
    </w:pPr>
    <w:rPr>
      <w:rFonts w:eastAsia="Calibri" w:cs="Calibri"/>
      <w:i/>
      <w:szCs w:val="22"/>
      <w:lang w:eastAsia="en-GB"/>
    </w:rPr>
  </w:style>
  <w:style w:type="paragraph" w:customStyle="1" w:styleId="Appendix">
    <w:name w:val="Appendix"/>
    <w:basedOn w:val="Normal"/>
    <w:next w:val="Normal"/>
    <w:rsid w:val="00A9141C"/>
    <w:pPr>
      <w:numPr>
        <w:numId w:val="7"/>
      </w:numPr>
      <w:tabs>
        <w:tab w:val="left" w:pos="1985"/>
      </w:tabs>
      <w:spacing w:before="120" w:after="240"/>
    </w:pPr>
    <w:rPr>
      <w:rFonts w:eastAsia="Calibri" w:cs="Calibri"/>
      <w:b/>
      <w:sz w:val="24"/>
      <w:szCs w:val="28"/>
    </w:rPr>
  </w:style>
  <w:style w:type="paragraph" w:customStyle="1" w:styleId="AppendixHeading1">
    <w:name w:val="Appendix Heading 1"/>
    <w:basedOn w:val="Normal"/>
    <w:next w:val="BodyText"/>
    <w:rsid w:val="00A9141C"/>
    <w:pPr>
      <w:numPr>
        <w:numId w:val="8"/>
      </w:numPr>
      <w:spacing w:before="120" w:after="120"/>
    </w:pPr>
    <w:rPr>
      <w:rFonts w:eastAsia="Calibri" w:cs="Arial"/>
      <w:b/>
      <w:caps/>
      <w:sz w:val="24"/>
      <w:szCs w:val="22"/>
      <w:lang w:eastAsia="en-GB"/>
    </w:rPr>
  </w:style>
  <w:style w:type="paragraph" w:customStyle="1" w:styleId="AppendixHeading2">
    <w:name w:val="Appendix Heading 2"/>
    <w:basedOn w:val="Normal"/>
    <w:next w:val="BodyText"/>
    <w:rsid w:val="00A9141C"/>
    <w:pPr>
      <w:numPr>
        <w:ilvl w:val="1"/>
        <w:numId w:val="8"/>
      </w:numPr>
      <w:spacing w:before="120" w:after="120"/>
    </w:pPr>
    <w:rPr>
      <w:rFonts w:eastAsia="Calibri" w:cs="Arial"/>
      <w:b/>
      <w:szCs w:val="22"/>
      <w:lang w:eastAsia="en-GB"/>
    </w:rPr>
  </w:style>
  <w:style w:type="paragraph" w:customStyle="1" w:styleId="AppendixHeading3">
    <w:name w:val="Appendix Heading 3"/>
    <w:basedOn w:val="Normal"/>
    <w:next w:val="Normal"/>
    <w:rsid w:val="00A9141C"/>
    <w:pPr>
      <w:numPr>
        <w:ilvl w:val="2"/>
        <w:numId w:val="8"/>
      </w:numPr>
      <w:spacing w:before="120" w:after="120"/>
    </w:pPr>
    <w:rPr>
      <w:rFonts w:eastAsia="Calibri" w:cs="Arial"/>
      <w:szCs w:val="22"/>
      <w:lang w:eastAsia="en-GB"/>
    </w:rPr>
  </w:style>
  <w:style w:type="paragraph" w:customStyle="1" w:styleId="AppendixHeading4">
    <w:name w:val="Appendix Heading 4"/>
    <w:basedOn w:val="Normal"/>
    <w:next w:val="BodyText"/>
    <w:rsid w:val="00A9141C"/>
    <w:pPr>
      <w:numPr>
        <w:ilvl w:val="3"/>
        <w:numId w:val="8"/>
      </w:numPr>
      <w:spacing w:before="120" w:after="120"/>
    </w:pPr>
    <w:rPr>
      <w:rFonts w:eastAsia="Calibri" w:cs="Arial"/>
      <w:szCs w:val="22"/>
      <w:lang w:eastAsia="en-GB"/>
    </w:rPr>
  </w:style>
  <w:style w:type="paragraph" w:styleId="BodyText2">
    <w:name w:val="Body Text 2"/>
    <w:basedOn w:val="Normal"/>
    <w:link w:val="BodyText2Char"/>
    <w:unhideWhenUsed/>
    <w:rsid w:val="00A9141C"/>
    <w:pPr>
      <w:spacing w:line="480" w:lineRule="auto"/>
    </w:pPr>
    <w:rPr>
      <w:rFonts w:eastAsia="Calibri" w:cs="Calibri"/>
      <w:szCs w:val="22"/>
      <w:lang w:eastAsia="en-GB"/>
    </w:rPr>
  </w:style>
  <w:style w:type="character" w:customStyle="1" w:styleId="BodyText2Char">
    <w:name w:val="Body Text 2 Char"/>
    <w:link w:val="BodyText2"/>
    <w:locked/>
    <w:rsid w:val="00A9141C"/>
    <w:rPr>
      <w:rFonts w:ascii="Arial" w:eastAsia="Calibri" w:hAnsi="Arial" w:cs="Calibri"/>
      <w:sz w:val="22"/>
      <w:szCs w:val="22"/>
      <w:lang w:val="en-GB" w:eastAsia="en-GB"/>
    </w:rPr>
  </w:style>
  <w:style w:type="character" w:styleId="BookTitle">
    <w:name w:val="Book Title"/>
    <w:uiPriority w:val="33"/>
    <w:rsid w:val="00A9141C"/>
    <w:rPr>
      <w:b/>
      <w:bCs/>
      <w:smallCaps/>
      <w:spacing w:val="5"/>
    </w:rPr>
  </w:style>
  <w:style w:type="paragraph" w:customStyle="1" w:styleId="Bullet1">
    <w:name w:val="Bullet 1"/>
    <w:basedOn w:val="Normal"/>
    <w:qFormat/>
    <w:rsid w:val="00A9141C"/>
    <w:pPr>
      <w:numPr>
        <w:numId w:val="9"/>
      </w:numPr>
      <w:spacing w:after="120"/>
      <w:jc w:val="both"/>
      <w:outlineLvl w:val="0"/>
    </w:pPr>
    <w:rPr>
      <w:rFonts w:eastAsia="Calibri" w:cs="Arial"/>
      <w:szCs w:val="22"/>
      <w:lang w:eastAsia="en-GB"/>
    </w:rPr>
  </w:style>
  <w:style w:type="paragraph" w:customStyle="1" w:styleId="Bullet1text">
    <w:name w:val="Bullet 1 text"/>
    <w:basedOn w:val="Normal"/>
    <w:rsid w:val="00A9141C"/>
    <w:pPr>
      <w:suppressAutoHyphens/>
      <w:spacing w:after="120"/>
      <w:ind w:left="1134"/>
      <w:jc w:val="both"/>
    </w:pPr>
    <w:rPr>
      <w:rFonts w:eastAsia="Calibri" w:cs="Arial"/>
      <w:szCs w:val="22"/>
      <w:lang w:val="fr-FR" w:eastAsia="en-GB"/>
    </w:rPr>
  </w:style>
  <w:style w:type="paragraph" w:customStyle="1" w:styleId="Bullet2">
    <w:name w:val="Bullet 2"/>
    <w:basedOn w:val="Normal"/>
    <w:qFormat/>
    <w:rsid w:val="00A9141C"/>
    <w:pPr>
      <w:numPr>
        <w:ilvl w:val="1"/>
        <w:numId w:val="9"/>
      </w:numPr>
      <w:spacing w:after="120"/>
      <w:jc w:val="both"/>
    </w:pPr>
    <w:rPr>
      <w:rFonts w:eastAsia="Calibri" w:cs="Arial"/>
      <w:szCs w:val="22"/>
      <w:lang w:eastAsia="en-GB"/>
    </w:rPr>
  </w:style>
  <w:style w:type="paragraph" w:customStyle="1" w:styleId="Bullet2text">
    <w:name w:val="Bullet 2 text"/>
    <w:basedOn w:val="Normal"/>
    <w:rsid w:val="00A9141C"/>
    <w:pPr>
      <w:suppressAutoHyphens/>
      <w:spacing w:after="120"/>
      <w:ind w:left="1701"/>
      <w:jc w:val="both"/>
    </w:pPr>
    <w:rPr>
      <w:rFonts w:eastAsia="Calibri" w:cs="Arial"/>
      <w:szCs w:val="22"/>
      <w:lang w:eastAsia="en-GB"/>
    </w:rPr>
  </w:style>
  <w:style w:type="paragraph" w:customStyle="1" w:styleId="Bullet3">
    <w:name w:val="Bullet 3"/>
    <w:basedOn w:val="Normal"/>
    <w:rsid w:val="00A9141C"/>
    <w:pPr>
      <w:numPr>
        <w:ilvl w:val="2"/>
        <w:numId w:val="9"/>
      </w:numPr>
      <w:spacing w:after="60"/>
      <w:jc w:val="both"/>
    </w:pPr>
    <w:rPr>
      <w:rFonts w:eastAsia="Calibri" w:cs="Arial"/>
      <w:sz w:val="20"/>
      <w:szCs w:val="22"/>
      <w:lang w:eastAsia="en-GB"/>
    </w:rPr>
  </w:style>
  <w:style w:type="paragraph" w:customStyle="1" w:styleId="Bullet3text">
    <w:name w:val="Bullet 3 text"/>
    <w:basedOn w:val="Normal"/>
    <w:rsid w:val="00A9141C"/>
    <w:pPr>
      <w:suppressAutoHyphens/>
      <w:spacing w:after="60"/>
      <w:ind w:left="2268"/>
    </w:pPr>
    <w:rPr>
      <w:rFonts w:eastAsia="Calibri" w:cs="Arial"/>
      <w:sz w:val="20"/>
      <w:szCs w:val="22"/>
      <w:lang w:eastAsia="en-GB"/>
    </w:rPr>
  </w:style>
  <w:style w:type="paragraph" w:customStyle="1" w:styleId="Figure">
    <w:name w:val="Figure_#"/>
    <w:basedOn w:val="Normal"/>
    <w:next w:val="Normal"/>
    <w:rsid w:val="00A9141C"/>
    <w:pPr>
      <w:numPr>
        <w:numId w:val="10"/>
      </w:numPr>
      <w:spacing w:before="120" w:after="120"/>
      <w:jc w:val="center"/>
    </w:pPr>
    <w:rPr>
      <w:rFonts w:eastAsia="Calibri" w:cs="Calibri"/>
      <w:i/>
      <w:szCs w:val="20"/>
      <w:lang w:eastAsia="en-GB"/>
    </w:rPr>
  </w:style>
  <w:style w:type="character" w:customStyle="1" w:styleId="Heading5Char">
    <w:name w:val="Heading 5 Char"/>
    <w:link w:val="Heading5"/>
    <w:locked/>
    <w:rsid w:val="00A9141C"/>
    <w:rPr>
      <w:rFonts w:ascii="Arial" w:eastAsia="Calibri" w:hAnsi="Arial" w:cs="Calibri"/>
      <w:sz w:val="22"/>
      <w:lang w:val="de-DE" w:eastAsia="de-DE"/>
    </w:rPr>
  </w:style>
  <w:style w:type="character" w:customStyle="1" w:styleId="Heading6Char">
    <w:name w:val="Heading 6 Char"/>
    <w:link w:val="Heading6"/>
    <w:locked/>
    <w:rsid w:val="00A9141C"/>
    <w:rPr>
      <w:rFonts w:ascii="Cambria" w:eastAsia="MS Mincho" w:hAnsi="Cambria"/>
      <w:b/>
      <w:bCs/>
      <w:sz w:val="22"/>
      <w:szCs w:val="22"/>
      <w:lang w:eastAsia="en-GB"/>
    </w:rPr>
  </w:style>
  <w:style w:type="character" w:customStyle="1" w:styleId="Heading7Char">
    <w:name w:val="Heading 7 Char"/>
    <w:link w:val="Heading7"/>
    <w:locked/>
    <w:rsid w:val="00A9141C"/>
    <w:rPr>
      <w:rFonts w:ascii="Cambria" w:eastAsia="MS Mincho" w:hAnsi="Cambria"/>
      <w:sz w:val="22"/>
      <w:szCs w:val="22"/>
      <w:lang w:eastAsia="en-GB"/>
    </w:rPr>
  </w:style>
  <w:style w:type="character" w:customStyle="1" w:styleId="Heading8Char">
    <w:name w:val="Heading 8 Char"/>
    <w:link w:val="Heading8"/>
    <w:locked/>
    <w:rsid w:val="00A9141C"/>
    <w:rPr>
      <w:rFonts w:ascii="Cambria" w:eastAsia="MS Mincho" w:hAnsi="Cambria"/>
      <w:i/>
      <w:iCs/>
      <w:sz w:val="22"/>
      <w:szCs w:val="22"/>
      <w:lang w:eastAsia="en-GB"/>
    </w:rPr>
  </w:style>
  <w:style w:type="character" w:customStyle="1" w:styleId="Heading9Char">
    <w:name w:val="Heading 9 Char"/>
    <w:link w:val="Heading9"/>
    <w:locked/>
    <w:rsid w:val="00A9141C"/>
    <w:rPr>
      <w:rFonts w:eastAsia="MS Gothic"/>
      <w:sz w:val="22"/>
      <w:szCs w:val="22"/>
      <w:lang w:eastAsia="en-GB"/>
    </w:rPr>
  </w:style>
  <w:style w:type="paragraph" w:customStyle="1" w:styleId="List1">
    <w:name w:val="List 1"/>
    <w:basedOn w:val="Normal"/>
    <w:qFormat/>
    <w:rsid w:val="00A9141C"/>
    <w:pPr>
      <w:numPr>
        <w:numId w:val="12"/>
      </w:numPr>
      <w:spacing w:after="120"/>
      <w:jc w:val="both"/>
    </w:pPr>
    <w:rPr>
      <w:rFonts w:cs="Calibri"/>
      <w:szCs w:val="22"/>
      <w:lang w:eastAsia="ja-JP"/>
    </w:rPr>
  </w:style>
  <w:style w:type="paragraph" w:customStyle="1" w:styleId="List1indent1">
    <w:name w:val="List 1 indent 1"/>
    <w:basedOn w:val="Normal"/>
    <w:qFormat/>
    <w:rsid w:val="00A9141C"/>
    <w:pPr>
      <w:numPr>
        <w:ilvl w:val="1"/>
        <w:numId w:val="12"/>
      </w:numPr>
      <w:spacing w:after="120"/>
      <w:jc w:val="both"/>
    </w:pPr>
    <w:rPr>
      <w:rFonts w:eastAsia="Calibri" w:cs="Arial"/>
      <w:szCs w:val="22"/>
      <w:lang w:eastAsia="en-GB"/>
    </w:rPr>
  </w:style>
  <w:style w:type="paragraph" w:customStyle="1" w:styleId="List1indent1text">
    <w:name w:val="List 1 indent 1 text"/>
    <w:basedOn w:val="Normal"/>
    <w:rsid w:val="00A9141C"/>
    <w:pPr>
      <w:spacing w:after="120"/>
      <w:ind w:left="1134"/>
      <w:jc w:val="both"/>
    </w:pPr>
    <w:rPr>
      <w:rFonts w:eastAsia="Calibri" w:cs="Arial"/>
      <w:szCs w:val="22"/>
      <w:lang w:eastAsia="fr-FR"/>
    </w:rPr>
  </w:style>
  <w:style w:type="paragraph" w:customStyle="1" w:styleId="List1indent2">
    <w:name w:val="List 1 indent 2"/>
    <w:basedOn w:val="Normal"/>
    <w:rsid w:val="00A9141C"/>
    <w:pPr>
      <w:widowControl w:val="0"/>
      <w:numPr>
        <w:ilvl w:val="2"/>
        <w:numId w:val="12"/>
      </w:numPr>
      <w:autoSpaceDE w:val="0"/>
      <w:autoSpaceDN w:val="0"/>
      <w:adjustRightInd w:val="0"/>
      <w:spacing w:after="120"/>
      <w:jc w:val="both"/>
    </w:pPr>
    <w:rPr>
      <w:rFonts w:eastAsia="Calibri" w:cs="Arial"/>
      <w:sz w:val="20"/>
      <w:szCs w:val="20"/>
      <w:lang w:eastAsia="en-GB"/>
    </w:rPr>
  </w:style>
  <w:style w:type="paragraph" w:customStyle="1" w:styleId="List1indent2text">
    <w:name w:val="List 1 indent 2 text"/>
    <w:basedOn w:val="Normal"/>
    <w:rsid w:val="00A9141C"/>
    <w:pPr>
      <w:spacing w:after="60"/>
      <w:ind w:left="1701"/>
      <w:jc w:val="both"/>
    </w:pPr>
    <w:rPr>
      <w:rFonts w:eastAsia="Calibri" w:cs="Arial"/>
      <w:sz w:val="20"/>
      <w:szCs w:val="22"/>
      <w:lang w:eastAsia="en-GB"/>
    </w:rPr>
  </w:style>
  <w:style w:type="paragraph" w:customStyle="1" w:styleId="List1indenttext">
    <w:name w:val="List 1 indent text"/>
    <w:basedOn w:val="Normal"/>
    <w:rsid w:val="00A9141C"/>
    <w:pPr>
      <w:spacing w:after="120"/>
      <w:ind w:left="1134"/>
      <w:jc w:val="both"/>
    </w:pPr>
    <w:rPr>
      <w:rFonts w:eastAsia="Calibri" w:cs="Calibri"/>
      <w:szCs w:val="20"/>
      <w:lang w:eastAsia="en-GB"/>
    </w:rPr>
  </w:style>
  <w:style w:type="paragraph" w:customStyle="1" w:styleId="List1text">
    <w:name w:val="List 1 text"/>
    <w:basedOn w:val="Normal"/>
    <w:qFormat/>
    <w:rsid w:val="00A9141C"/>
    <w:pPr>
      <w:spacing w:after="120"/>
      <w:ind w:left="567"/>
      <w:jc w:val="both"/>
    </w:pPr>
    <w:rPr>
      <w:rFonts w:eastAsia="Calibri" w:cs="Arial"/>
      <w:szCs w:val="22"/>
      <w:lang w:eastAsia="en-GB"/>
    </w:rPr>
  </w:style>
  <w:style w:type="character" w:styleId="PageNumber">
    <w:name w:val="page number"/>
    <w:rsid w:val="00A9141C"/>
  </w:style>
  <w:style w:type="paragraph" w:styleId="TableofFigures">
    <w:name w:val="table of figures"/>
    <w:basedOn w:val="Normal"/>
    <w:next w:val="Normal"/>
    <w:autoRedefine/>
    <w:uiPriority w:val="99"/>
    <w:rsid w:val="00A9141C"/>
    <w:pPr>
      <w:numPr>
        <w:numId w:val="13"/>
      </w:numPr>
      <w:tabs>
        <w:tab w:val="right" w:pos="9639"/>
      </w:tabs>
      <w:spacing w:before="60" w:after="60"/>
      <w:ind w:right="284"/>
    </w:pPr>
    <w:rPr>
      <w:rFonts w:eastAsia="Times New Roman"/>
    </w:rPr>
  </w:style>
  <w:style w:type="paragraph" w:customStyle="1" w:styleId="Table">
    <w:name w:val="Table_#"/>
    <w:basedOn w:val="Normal"/>
    <w:next w:val="Normal"/>
    <w:qFormat/>
    <w:rsid w:val="00A9141C"/>
    <w:pPr>
      <w:numPr>
        <w:numId w:val="14"/>
      </w:numPr>
      <w:spacing w:before="120" w:after="120"/>
      <w:jc w:val="center"/>
    </w:pPr>
    <w:rPr>
      <w:rFonts w:eastAsia="Calibri" w:cs="Calibri"/>
      <w:i/>
      <w:szCs w:val="20"/>
      <w:lang w:eastAsia="en-GB"/>
    </w:rPr>
  </w:style>
  <w:style w:type="paragraph" w:styleId="TOC3">
    <w:name w:val="toc 3"/>
    <w:basedOn w:val="Normal"/>
    <w:next w:val="Normal"/>
    <w:uiPriority w:val="39"/>
    <w:locked/>
    <w:rsid w:val="00D86E6D"/>
    <w:pPr>
      <w:tabs>
        <w:tab w:val="left" w:pos="1701"/>
        <w:tab w:val="right" w:pos="9639"/>
      </w:tabs>
      <w:ind w:left="851"/>
    </w:pPr>
    <w:rPr>
      <w:rFonts w:eastAsia="Times New Roman"/>
      <w:sz w:val="20"/>
      <w:szCs w:val="20"/>
    </w:rPr>
  </w:style>
  <w:style w:type="paragraph" w:styleId="TOC4">
    <w:name w:val="toc 4"/>
    <w:basedOn w:val="Normal"/>
    <w:next w:val="Normal"/>
    <w:autoRedefine/>
    <w:uiPriority w:val="39"/>
    <w:locked/>
    <w:rsid w:val="00D86E6D"/>
    <w:pPr>
      <w:tabs>
        <w:tab w:val="left" w:pos="1701"/>
        <w:tab w:val="right" w:pos="9639"/>
      </w:tabs>
      <w:spacing w:before="240" w:after="240"/>
      <w:ind w:left="1701" w:hanging="1701"/>
    </w:pPr>
    <w:rPr>
      <w:rFonts w:ascii="Arial Bold" w:eastAsia="Times New Roman" w:hAnsi="Arial Bold" w:cs="Arial"/>
      <w:b/>
      <w:caps/>
      <w:noProof/>
      <w:szCs w:val="22"/>
      <w:lang w:eastAsia="en-GB"/>
    </w:rPr>
  </w:style>
  <w:style w:type="paragraph" w:styleId="TOC5">
    <w:name w:val="toc 5"/>
    <w:basedOn w:val="Normal"/>
    <w:next w:val="Normal"/>
    <w:autoRedefine/>
    <w:uiPriority w:val="39"/>
    <w:locked/>
    <w:rsid w:val="00D86E6D"/>
    <w:pPr>
      <w:tabs>
        <w:tab w:val="left" w:pos="1134"/>
        <w:tab w:val="right" w:pos="9639"/>
      </w:tabs>
      <w:spacing w:before="120" w:after="120"/>
      <w:ind w:left="1134" w:hanging="1134"/>
    </w:pPr>
    <w:rPr>
      <w:rFonts w:eastAsia="Times New Roman"/>
      <w:b/>
      <w:szCs w:val="20"/>
    </w:rPr>
  </w:style>
  <w:style w:type="paragraph" w:styleId="TOC6">
    <w:name w:val="toc 6"/>
    <w:basedOn w:val="Normal"/>
    <w:next w:val="Normal"/>
    <w:autoRedefine/>
    <w:locked/>
    <w:rsid w:val="00D86E6D"/>
    <w:pPr>
      <w:ind w:left="1100"/>
    </w:pPr>
    <w:rPr>
      <w:rFonts w:ascii="Times New Roman" w:eastAsia="Times New Roman" w:hAnsi="Times New Roman"/>
    </w:rPr>
  </w:style>
  <w:style w:type="paragraph" w:styleId="TOC7">
    <w:name w:val="toc 7"/>
    <w:basedOn w:val="Normal"/>
    <w:next w:val="Normal"/>
    <w:autoRedefine/>
    <w:locked/>
    <w:rsid w:val="00A9141C"/>
    <w:pPr>
      <w:ind w:left="1200"/>
    </w:pPr>
    <w:rPr>
      <w:rFonts w:eastAsia="Calibri" w:cs="Calibri"/>
      <w:sz w:val="20"/>
      <w:szCs w:val="20"/>
      <w:lang w:eastAsia="en-GB"/>
    </w:rPr>
  </w:style>
  <w:style w:type="paragraph" w:styleId="TOC8">
    <w:name w:val="toc 8"/>
    <w:basedOn w:val="Normal"/>
    <w:next w:val="Normal"/>
    <w:autoRedefine/>
    <w:locked/>
    <w:rsid w:val="00A9141C"/>
    <w:pPr>
      <w:ind w:left="1440"/>
    </w:pPr>
    <w:rPr>
      <w:rFonts w:eastAsia="Calibri" w:cs="Calibri"/>
      <w:sz w:val="20"/>
      <w:szCs w:val="20"/>
      <w:lang w:eastAsia="en-GB"/>
    </w:rPr>
  </w:style>
  <w:style w:type="paragraph" w:styleId="TOC9">
    <w:name w:val="toc 9"/>
    <w:basedOn w:val="Normal"/>
    <w:next w:val="Normal"/>
    <w:autoRedefine/>
    <w:locked/>
    <w:rsid w:val="00A9141C"/>
    <w:pPr>
      <w:ind w:left="1680"/>
    </w:pPr>
    <w:rPr>
      <w:rFonts w:eastAsia="Calibri" w:cs="Calibri"/>
      <w:sz w:val="20"/>
      <w:szCs w:val="20"/>
      <w:lang w:eastAsia="en-GB"/>
    </w:rPr>
  </w:style>
  <w:style w:type="character" w:styleId="CommentReference">
    <w:name w:val="annotation reference"/>
    <w:semiHidden/>
    <w:rsid w:val="00904AF8"/>
    <w:rPr>
      <w:rFonts w:cs="Times New Roman"/>
      <w:sz w:val="16"/>
      <w:szCs w:val="16"/>
    </w:rPr>
  </w:style>
  <w:style w:type="paragraph" w:styleId="CommentText">
    <w:name w:val="annotation text"/>
    <w:basedOn w:val="Normal"/>
    <w:link w:val="CommentTextChar"/>
    <w:semiHidden/>
    <w:rsid w:val="00904AF8"/>
    <w:rPr>
      <w:sz w:val="20"/>
      <w:szCs w:val="20"/>
    </w:rPr>
  </w:style>
  <w:style w:type="character" w:customStyle="1" w:styleId="CommentTextChar">
    <w:name w:val="Comment Text Char"/>
    <w:link w:val="CommentText"/>
    <w:semiHidden/>
    <w:locked/>
    <w:rsid w:val="00904AF8"/>
    <w:rPr>
      <w:rFonts w:ascii="Arial" w:eastAsia="MS ??" w:hAnsi="Arial" w:cs="Times New Roman"/>
      <w:sz w:val="20"/>
      <w:szCs w:val="20"/>
      <w:lang w:val="en-GB" w:eastAsia="en-US"/>
    </w:rPr>
  </w:style>
  <w:style w:type="paragraph" w:styleId="CommentSubject">
    <w:name w:val="annotation subject"/>
    <w:basedOn w:val="CommentText"/>
    <w:next w:val="CommentText"/>
    <w:link w:val="CommentSubjectChar"/>
    <w:semiHidden/>
    <w:rsid w:val="00904AF8"/>
    <w:rPr>
      <w:b/>
      <w:bCs/>
    </w:rPr>
  </w:style>
  <w:style w:type="character" w:customStyle="1" w:styleId="CommentSubjectChar">
    <w:name w:val="Comment Subject Char"/>
    <w:link w:val="CommentSubject"/>
    <w:semiHidden/>
    <w:locked/>
    <w:rsid w:val="00904AF8"/>
    <w:rPr>
      <w:rFonts w:ascii="Arial" w:eastAsia="MS ??" w:hAnsi="Arial" w:cs="Times New Roman"/>
      <w:b/>
      <w:bCs/>
      <w:sz w:val="20"/>
      <w:szCs w:val="20"/>
      <w:lang w:val="en-GB" w:eastAsia="en-US"/>
    </w:rPr>
  </w:style>
  <w:style w:type="character" w:styleId="Strong">
    <w:name w:val="Strong"/>
    <w:locked/>
    <w:rsid w:val="00A9141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png"/><Relationship Id="rId18"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iala-aism.org"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contact@iala-aism.org" TargetMode="External"/><Relationship Id="rId5" Type="http://schemas.openxmlformats.org/officeDocument/2006/relationships/settings" Target="settings.xml"/><Relationship Id="rId15" Type="http://schemas.openxmlformats.org/officeDocument/2006/relationships/hyperlink" Target="http://www.iala-aism.org" TargetMode="External"/><Relationship Id="rId10" Type="http://schemas.openxmlformats.org/officeDocument/2006/relationships/hyperlink" Target="http://www.iala-aism.org"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mailto:contact@iala-aism.org" TargetMode="External"/><Relationship Id="rId14" Type="http://schemas.openxmlformats.org/officeDocument/2006/relationships/hyperlink" Target="mailto:academy@iala-aism.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738F0C7-1A23-42F4-B047-CF84E3B29C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1688</Words>
  <Characters>9624</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IALA World Wide Academy</vt:lpstr>
    </vt:vector>
  </TitlesOfParts>
  <Company>Trinity House</Company>
  <LinksUpToDate>false</LinksUpToDate>
  <CharactersWithSpaces>11290</CharactersWithSpaces>
  <SharedDoc>false</SharedDoc>
  <HLinks>
    <vt:vector size="24" baseType="variant">
      <vt:variant>
        <vt:i4>983089</vt:i4>
      </vt:variant>
      <vt:variant>
        <vt:i4>3</vt:i4>
      </vt:variant>
      <vt:variant>
        <vt:i4>0</vt:i4>
      </vt:variant>
      <vt:variant>
        <vt:i4>5</vt:i4>
      </vt:variant>
      <vt:variant>
        <vt:lpwstr>http://www.iala-aism.org/</vt:lpwstr>
      </vt:variant>
      <vt:variant>
        <vt:lpwstr/>
      </vt:variant>
      <vt:variant>
        <vt:i4>6160444</vt:i4>
      </vt:variant>
      <vt:variant>
        <vt:i4>0</vt:i4>
      </vt:variant>
      <vt:variant>
        <vt:i4>0</vt:i4>
      </vt:variant>
      <vt:variant>
        <vt:i4>5</vt:i4>
      </vt:variant>
      <vt:variant>
        <vt:lpwstr>mailto:contact@iala-aism.org</vt:lpwstr>
      </vt:variant>
      <vt:variant>
        <vt:lpwstr/>
      </vt:variant>
      <vt:variant>
        <vt:i4>983070</vt:i4>
      </vt:variant>
      <vt:variant>
        <vt:i4>3</vt:i4>
      </vt:variant>
      <vt:variant>
        <vt:i4>0</vt:i4>
      </vt:variant>
      <vt:variant>
        <vt:i4>5</vt:i4>
      </vt:variant>
      <vt:variant>
        <vt:lpwstr>http://www.iala-aism.org</vt:lpwstr>
      </vt:variant>
      <vt:variant>
        <vt:lpwstr/>
      </vt:variant>
      <vt:variant>
        <vt:i4>3801131</vt:i4>
      </vt:variant>
      <vt:variant>
        <vt:i4>0</vt:i4>
      </vt:variant>
      <vt:variant>
        <vt:i4>0</vt:i4>
      </vt:variant>
      <vt:variant>
        <vt:i4>5</vt:i4>
      </vt:variant>
      <vt:variant>
        <vt:lpwstr>mailto:iala-aism@wanadoo.fr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World Wide Academy</dc:title>
  <dc:creator>lesw</dc:creator>
  <cp:lastModifiedBy>Seamus Doyle</cp:lastModifiedBy>
  <cp:revision>2</cp:revision>
  <cp:lastPrinted>2013-01-10T16:26:00Z</cp:lastPrinted>
  <dcterms:created xsi:type="dcterms:W3CDTF">2013-09-18T19:13:00Z</dcterms:created>
  <dcterms:modified xsi:type="dcterms:W3CDTF">2013-09-18T19:13:00Z</dcterms:modified>
</cp:coreProperties>
</file>